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B68A6" w14:textId="77777777" w:rsidR="00931F15" w:rsidRDefault="00931F15" w:rsidP="00931F15">
      <w:pPr>
        <w:widowControl w:val="0"/>
        <w:spacing w:line="360" w:lineRule="auto"/>
        <w:ind w:firstLine="567"/>
        <w:contextualSpacing/>
        <w:jc w:val="right"/>
        <w:rPr>
          <w:rFonts w:ascii="GHEA Grapalat" w:hAnsi="GHEA Grapalat" w:cs="Sylfaen"/>
          <w:i/>
        </w:rPr>
      </w:pPr>
      <w:r>
        <w:rPr>
          <w:rFonts w:ascii="GHEA Grapalat" w:hAnsi="GHEA Grapalat"/>
          <w:i/>
        </w:rPr>
        <w:t>Приложение №7</w:t>
      </w:r>
    </w:p>
    <w:p w14:paraId="47CA7D6C" w14:textId="77777777" w:rsidR="00931F15" w:rsidRDefault="00931F15" w:rsidP="00931F15">
      <w:pPr>
        <w:widowControl w:val="0"/>
        <w:spacing w:line="360" w:lineRule="auto"/>
        <w:ind w:firstLine="567"/>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r>
      <w:r>
        <w:rPr>
          <w:rFonts w:ascii="GHEA Grapalat" w:hAnsi="GHEA Grapalat"/>
          <w:i/>
        </w:rPr>
        <w:t>от 01 июля 2025 года № 239</w:t>
      </w:r>
      <w:r>
        <w:rPr>
          <w:rFonts w:ascii="GHEA Grapalat" w:hAnsi="GHEA Grapalat"/>
          <w:i/>
          <w:lang w:val="hy-AM"/>
        </w:rPr>
        <w:t>-</w:t>
      </w:r>
      <w:r>
        <w:rPr>
          <w:rFonts w:ascii="GHEA Grapalat" w:hAnsi="GHEA Grapalat"/>
          <w:i/>
        </w:rPr>
        <w:t>A</w:t>
      </w:r>
    </w:p>
    <w:p w14:paraId="64EA8E84" w14:textId="77777777" w:rsidR="00E26FEE" w:rsidRPr="00E26FEE" w:rsidDel="004C77C7" w:rsidRDefault="00E26FEE" w:rsidP="004C77C7">
      <w:pPr>
        <w:widowControl w:val="0"/>
        <w:spacing w:after="160" w:line="360" w:lineRule="auto"/>
        <w:ind w:right="-7"/>
        <w:rPr>
          <w:del w:id="0" w:author="VIKA" w:date="2023-12-19T13:36:00Z"/>
          <w:rFonts w:ascii="GHEA Grapalat" w:hAnsi="GHEA Grapalat" w:cs="Sylfaen"/>
          <w:i/>
          <w:u w:val="single"/>
        </w:rPr>
      </w:pPr>
    </w:p>
    <w:p w14:paraId="156A505F"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A9A0E00"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proofErr w:type="gramStart"/>
      <w:r w:rsidRPr="009044F1">
        <w:rPr>
          <w:rFonts w:ascii="GHEA Grapalat" w:hAnsi="GHEA Grapalat"/>
          <w:i w:val="0"/>
          <w:sz w:val="24"/>
          <w:szCs w:val="24"/>
        </w:rPr>
        <w:t xml:space="preserve">ОБ </w:t>
      </w:r>
      <w:r w:rsidR="004C77C7">
        <w:rPr>
          <w:rFonts w:ascii="GHEA Grapalat" w:hAnsi="GHEA Grapalat"/>
          <w:i w:val="0"/>
          <w:sz w:val="24"/>
          <w:szCs w:val="24"/>
        </w:rPr>
        <w:t>ЗАПРОСА</w:t>
      </w:r>
      <w:proofErr w:type="gramEnd"/>
      <w:r w:rsidR="004C77C7">
        <w:rPr>
          <w:rFonts w:ascii="GHEA Grapalat" w:hAnsi="GHEA Grapalat"/>
          <w:i w:val="0"/>
          <w:sz w:val="24"/>
          <w:szCs w:val="24"/>
        </w:rPr>
        <w:t xml:space="preserve"> КОТИРОВКИ</w:t>
      </w:r>
      <w:r w:rsidR="00BA7128">
        <w:rPr>
          <w:rStyle w:val="af6"/>
          <w:rFonts w:ascii="GHEA Grapalat" w:hAnsi="GHEA Grapalat"/>
          <w:i w:val="0"/>
          <w:sz w:val="24"/>
          <w:szCs w:val="24"/>
        </w:rPr>
        <w:footnoteReference w:customMarkFollows="1" w:id="1"/>
        <w:t>*</w:t>
      </w:r>
    </w:p>
    <w:p w14:paraId="7317E665" w14:textId="279A498D" w:rsidR="00642EFE" w:rsidRPr="00D640B4" w:rsidRDefault="00D640B4" w:rsidP="00D640B4">
      <w:pPr>
        <w:pStyle w:val="a3"/>
        <w:widowControl w:val="0"/>
        <w:spacing w:after="160" w:line="240" w:lineRule="auto"/>
        <w:ind w:firstLine="0"/>
        <w:jc w:val="center"/>
        <w:rPr>
          <w:rFonts w:ascii="GHEA Grapalat" w:hAnsi="GHEA Grapalat"/>
          <w:i w:val="0"/>
          <w:color w:val="FF0000"/>
          <w:sz w:val="28"/>
          <w:szCs w:val="28"/>
        </w:rPr>
      </w:pPr>
      <w:r w:rsidRPr="00BD4A38">
        <w:rPr>
          <w:rFonts w:ascii="GHEA Grapalat" w:hAnsi="GHEA Grapalat" w:cs="Calibri"/>
          <w:color w:val="FF0000"/>
          <w:sz w:val="22"/>
          <w:szCs w:val="22"/>
        </w:rPr>
        <w:t>Процедура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организована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основании</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пункта</w:t>
      </w:r>
      <w:r w:rsidRPr="00BD4A38">
        <w:rPr>
          <w:rFonts w:ascii="GHEA Grapalat" w:hAnsi="GHEA Grapalat"/>
          <w:color w:val="FF0000"/>
          <w:sz w:val="22"/>
          <w:szCs w:val="22"/>
        </w:rPr>
        <w:t xml:space="preserve"> 2 </w:t>
      </w:r>
      <w:r w:rsidRPr="00BD4A38">
        <w:rPr>
          <w:rFonts w:ascii="GHEA Grapalat" w:hAnsi="GHEA Grapalat" w:cs="Calibri"/>
          <w:color w:val="FF0000"/>
          <w:sz w:val="22"/>
          <w:szCs w:val="22"/>
        </w:rPr>
        <w:t>части</w:t>
      </w:r>
      <w:r w:rsidRPr="00BD4A38">
        <w:rPr>
          <w:rFonts w:ascii="GHEA Grapalat" w:hAnsi="GHEA Grapalat"/>
          <w:color w:val="FF0000"/>
          <w:sz w:val="22"/>
          <w:szCs w:val="22"/>
        </w:rPr>
        <w:t xml:space="preserve"> 6 </w:t>
      </w:r>
      <w:r w:rsidRPr="00BD4A38">
        <w:rPr>
          <w:rFonts w:ascii="GHEA Grapalat" w:hAnsi="GHEA Grapalat" w:cs="Calibri"/>
          <w:color w:val="FF0000"/>
          <w:sz w:val="22"/>
          <w:szCs w:val="22"/>
        </w:rPr>
        <w:t>статьи</w:t>
      </w:r>
      <w:r w:rsidRPr="00BD4A38">
        <w:rPr>
          <w:rFonts w:ascii="GHEA Grapalat" w:hAnsi="GHEA Grapalat"/>
          <w:color w:val="FF0000"/>
          <w:sz w:val="22"/>
          <w:szCs w:val="22"/>
        </w:rPr>
        <w:t xml:space="preserve"> 15 </w:t>
      </w:r>
      <w:r w:rsidRPr="00BD4A38">
        <w:rPr>
          <w:rFonts w:ascii="GHEA Grapalat" w:hAnsi="GHEA Grapalat" w:cs="Calibri"/>
          <w:color w:val="FF0000"/>
          <w:sz w:val="22"/>
          <w:szCs w:val="22"/>
        </w:rPr>
        <w:t>Закона</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РА</w:t>
      </w:r>
      <w:r w:rsidRPr="00BD4A38">
        <w:rPr>
          <w:rFonts w:ascii="GHEA Grapalat" w:hAnsi="GHEA Grapalat"/>
          <w:color w:val="FF0000"/>
          <w:sz w:val="22"/>
          <w:szCs w:val="22"/>
        </w:rPr>
        <w:t xml:space="preserve"> </w:t>
      </w:r>
      <w:r w:rsidRPr="00BD4A38">
        <w:rPr>
          <w:rFonts w:ascii="GHEA Grapalat" w:hAnsi="GHEA Grapalat" w:cs="Arial LatArm"/>
          <w:color w:val="FF0000"/>
          <w:sz w:val="22"/>
          <w:szCs w:val="22"/>
        </w:rPr>
        <w:t>«</w:t>
      </w:r>
      <w:r w:rsidRPr="00BD4A38">
        <w:rPr>
          <w:rFonts w:ascii="GHEA Grapalat" w:hAnsi="GHEA Grapalat" w:cs="Calibri"/>
          <w:color w:val="FF0000"/>
          <w:sz w:val="22"/>
          <w:szCs w:val="22"/>
        </w:rPr>
        <w:t>О</w:t>
      </w:r>
      <w:r w:rsidRPr="00BD4A38">
        <w:rPr>
          <w:rFonts w:ascii="GHEA Grapalat" w:hAnsi="GHEA Grapalat"/>
          <w:color w:val="FF0000"/>
          <w:sz w:val="22"/>
          <w:szCs w:val="22"/>
        </w:rPr>
        <w:t xml:space="preserve"> </w:t>
      </w:r>
      <w:r w:rsidRPr="00BD4A38">
        <w:rPr>
          <w:rFonts w:ascii="GHEA Grapalat" w:hAnsi="GHEA Grapalat" w:cs="Calibri"/>
          <w:color w:val="FF0000"/>
          <w:sz w:val="22"/>
          <w:szCs w:val="22"/>
        </w:rPr>
        <w:t>закупках</w:t>
      </w:r>
      <w:r w:rsidRPr="00BD4A38">
        <w:rPr>
          <w:rFonts w:ascii="GHEA Grapalat" w:hAnsi="GHEA Grapalat" w:cs="Arial LatArm"/>
          <w:color w:val="FF0000"/>
          <w:sz w:val="22"/>
          <w:szCs w:val="22"/>
        </w:rPr>
        <w:t>»</w:t>
      </w:r>
      <w:r w:rsidRPr="00BD4A38">
        <w:rPr>
          <w:rFonts w:ascii="GHEA Grapalat" w:hAnsi="GHEA Grapalat"/>
          <w:color w:val="FF0000"/>
          <w:sz w:val="22"/>
          <w:szCs w:val="22"/>
        </w:rPr>
        <w:t>.</w:t>
      </w:r>
    </w:p>
    <w:p w14:paraId="76EEAD12" w14:textId="64E4D1D8"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87239E">
        <w:rPr>
          <w:rFonts w:ascii="GHEA Grapalat" w:hAnsi="GHEA Grapalat"/>
          <w:i w:val="0"/>
          <w:sz w:val="24"/>
          <w:szCs w:val="24"/>
          <w:lang w:val="hy-AM"/>
        </w:rPr>
        <w:t>12</w:t>
      </w:r>
      <w:r w:rsidRPr="009044F1">
        <w:rPr>
          <w:rFonts w:ascii="GHEA Grapalat" w:hAnsi="GHEA Grapalat"/>
          <w:i w:val="0"/>
          <w:sz w:val="24"/>
          <w:szCs w:val="24"/>
        </w:rPr>
        <w:t>" "</w:t>
      </w:r>
      <w:r w:rsidR="0087239E">
        <w:rPr>
          <w:rFonts w:ascii="GHEA Grapalat" w:hAnsi="GHEA Grapalat"/>
          <w:i w:val="0"/>
          <w:sz w:val="24"/>
          <w:szCs w:val="24"/>
          <w:lang w:val="hy-AM"/>
        </w:rPr>
        <w:t>12</w:t>
      </w:r>
      <w:r w:rsidRPr="009044F1">
        <w:rPr>
          <w:rFonts w:ascii="GHEA Grapalat" w:hAnsi="GHEA Grapalat"/>
          <w:i w:val="0"/>
          <w:sz w:val="24"/>
          <w:szCs w:val="24"/>
        </w:rPr>
        <w:t>" 20</w:t>
      </w:r>
      <w:r w:rsidR="004C77C7">
        <w:rPr>
          <w:rFonts w:ascii="GHEA Grapalat" w:hAnsi="GHEA Grapalat"/>
          <w:i w:val="0"/>
          <w:sz w:val="24"/>
          <w:szCs w:val="24"/>
          <w:lang w:val="hy-AM"/>
        </w:rPr>
        <w:t>2</w:t>
      </w:r>
      <w:r w:rsidR="00931F15" w:rsidRPr="00931F15">
        <w:rPr>
          <w:rFonts w:ascii="GHEA Grapalat" w:hAnsi="GHEA Grapalat"/>
          <w:i w:val="0"/>
          <w:sz w:val="24"/>
          <w:szCs w:val="24"/>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4C77C7" w:rsidRPr="004C77C7">
        <w:rPr>
          <w:rFonts w:ascii="GHEA Grapalat" w:hAnsi="GHEA Grapalat"/>
        </w:rPr>
        <w:t xml:space="preserve"> </w:t>
      </w:r>
      <w:r w:rsidR="004C77C7" w:rsidRPr="004C77C7">
        <w:rPr>
          <w:rFonts w:ascii="GHEA Grapalat" w:hAnsi="GHEA Grapalat"/>
          <w:i w:val="0"/>
          <w:iCs/>
          <w:sz w:val="24"/>
          <w:szCs w:val="24"/>
          <w:lang w:val="en-US"/>
        </w:rPr>
        <w:t>N</w:t>
      </w:r>
      <w:r w:rsidR="004C77C7" w:rsidRPr="004C77C7">
        <w:rPr>
          <w:rFonts w:ascii="GHEA Grapalat" w:hAnsi="GHEA Grapalat"/>
          <w:i w:val="0"/>
          <w:iCs/>
          <w:sz w:val="24"/>
          <w:szCs w:val="24"/>
        </w:rPr>
        <w:t>1</w:t>
      </w:r>
      <w:r w:rsidR="004C77C7" w:rsidRPr="009044F1">
        <w:rPr>
          <w:rFonts w:ascii="GHEA Grapalat" w:hAnsi="GHEA Grapalat"/>
          <w:i w:val="0"/>
          <w:sz w:val="24"/>
          <w:szCs w:val="24"/>
        </w:rPr>
        <w:t xml:space="preserve"> </w:t>
      </w:r>
      <w:r w:rsidRPr="009044F1">
        <w:rPr>
          <w:rFonts w:ascii="GHEA Grapalat" w:hAnsi="GHEA Grapalat"/>
          <w:i w:val="0"/>
          <w:sz w:val="24"/>
          <w:szCs w:val="24"/>
        </w:rPr>
        <w:t xml:space="preserve">" </w:t>
      </w:r>
    </w:p>
    <w:p w14:paraId="3D727976" w14:textId="042115C4"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87239E">
        <w:rPr>
          <w:rFonts w:ascii="GHEA Grapalat" w:hAnsi="GHEA Grapalat"/>
          <w:i w:val="0"/>
          <w:sz w:val="24"/>
          <w:szCs w:val="24"/>
        </w:rPr>
        <w:t>SMG15HD-GH-APZB-26/01</w:t>
      </w:r>
    </w:p>
    <w:p w14:paraId="6BAA6953"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3977D9B" w14:textId="2FE5B20B" w:rsidR="004C77C7" w:rsidRDefault="00642EFE" w:rsidP="004C77C7">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4C77C7">
        <w:rPr>
          <w:rFonts w:ascii="GHEA Grapalat" w:hAnsi="GHEA Grapalat"/>
          <w:iCs/>
          <w:spacing w:val="6"/>
          <w:lang w:val="hy-AM"/>
        </w:rPr>
        <w:t>«</w:t>
      </w:r>
      <w:proofErr w:type="gramStart"/>
      <w:r w:rsidR="00164476">
        <w:rPr>
          <w:rFonts w:ascii="GHEA Grapalat" w:hAnsi="GHEA Grapalat"/>
          <w:i w:val="0"/>
          <w:iCs/>
          <w:sz w:val="24"/>
          <w:szCs w:val="24"/>
          <w:lang w:val="hy-AM"/>
        </w:rPr>
        <w:t>ОСНОВНАЯ  ШКОЛА</w:t>
      </w:r>
      <w:proofErr w:type="gramEnd"/>
      <w:r w:rsidR="00164476">
        <w:rPr>
          <w:rFonts w:ascii="GHEA Grapalat" w:hAnsi="GHEA Grapalat"/>
          <w:i w:val="0"/>
          <w:iCs/>
          <w:sz w:val="24"/>
          <w:szCs w:val="24"/>
          <w:lang w:val="hy-AM"/>
        </w:rPr>
        <w:t xml:space="preserve"> N 15 В ГЮМРИ</w:t>
      </w:r>
      <w:r w:rsidR="004C77C7">
        <w:rPr>
          <w:rFonts w:ascii="GHEA Grapalat" w:hAnsi="GHEA Grapalat"/>
          <w:i w:val="0"/>
          <w:iCs/>
          <w:lang w:val="hy-AM"/>
        </w:rPr>
        <w:t xml:space="preserve">» </w:t>
      </w:r>
      <w:r w:rsidR="004C77C7">
        <w:rPr>
          <w:rFonts w:ascii="GHEA Grapalat" w:hAnsi="GHEA Grapalat"/>
          <w:i w:val="0"/>
          <w:iCs/>
          <w:sz w:val="22"/>
          <w:szCs w:val="22"/>
          <w:lang w:val="hy-AM"/>
        </w:rPr>
        <w:t>ГНКО</w:t>
      </w:r>
      <w:r w:rsidR="004C77C7">
        <w:rPr>
          <w:rFonts w:ascii="GHEA Grapalat" w:hAnsi="GHEA Grapalat"/>
          <w:i w:val="0"/>
          <w:sz w:val="24"/>
          <w:szCs w:val="24"/>
        </w:rPr>
        <w:t>, находящийся по адресу:</w:t>
      </w:r>
      <w:r w:rsidR="004C77C7">
        <w:rPr>
          <w:rFonts w:ascii="GHEA Grapalat" w:hAnsi="GHEA Grapalat"/>
          <w:i w:val="0"/>
          <w:iCs/>
          <w:sz w:val="24"/>
          <w:szCs w:val="24"/>
        </w:rPr>
        <w:t xml:space="preserve"> РА</w:t>
      </w:r>
      <w:r w:rsidR="004C77C7">
        <w:rPr>
          <w:rFonts w:ascii="GHEA Grapalat" w:hAnsi="GHEA Grapalat"/>
          <w:lang w:val="hy-AM"/>
        </w:rPr>
        <w:t xml:space="preserve"> </w:t>
      </w:r>
      <w:r w:rsidR="004C77C7">
        <w:rPr>
          <w:rFonts w:ascii="GHEA Grapalat" w:hAnsi="GHEA Grapalat"/>
          <w:i w:val="0"/>
          <w:sz w:val="24"/>
          <w:szCs w:val="24"/>
        </w:rPr>
        <w:t xml:space="preserve">Ширакская область, </w:t>
      </w:r>
      <w:r w:rsidR="00164476">
        <w:rPr>
          <w:rFonts w:ascii="GHEA Grapalat" w:hAnsi="GHEA Grapalat"/>
          <w:i w:val="0"/>
          <w:sz w:val="24"/>
          <w:szCs w:val="24"/>
        </w:rPr>
        <w:t xml:space="preserve">Г. Гюмри Ул.  </w:t>
      </w:r>
      <w:proofErr w:type="spellStart"/>
      <w:r w:rsidR="00164476">
        <w:rPr>
          <w:rFonts w:ascii="GHEA Grapalat" w:hAnsi="GHEA Grapalat"/>
          <w:i w:val="0"/>
          <w:sz w:val="24"/>
          <w:szCs w:val="24"/>
        </w:rPr>
        <w:t>Есаяна</w:t>
      </w:r>
      <w:proofErr w:type="spellEnd"/>
      <w:r w:rsidR="00164476">
        <w:rPr>
          <w:rFonts w:ascii="GHEA Grapalat" w:hAnsi="GHEA Grapalat"/>
          <w:i w:val="0"/>
          <w:sz w:val="24"/>
          <w:szCs w:val="24"/>
        </w:rPr>
        <w:t xml:space="preserve"> 34/1 квартал</w:t>
      </w:r>
      <w:r w:rsidR="001206DC">
        <w:rPr>
          <w:rFonts w:ascii="GHEA Grapalat" w:hAnsi="GHEA Grapalat"/>
          <w:i w:val="0"/>
          <w:sz w:val="24"/>
          <w:szCs w:val="24"/>
        </w:rPr>
        <w:t xml:space="preserve"> </w:t>
      </w:r>
      <w:r w:rsidR="004C77C7">
        <w:rPr>
          <w:rFonts w:ascii="GHEA Grapalat" w:hAnsi="GHEA Grapalat"/>
          <w:i w:val="0"/>
          <w:sz w:val="24"/>
          <w:szCs w:val="24"/>
        </w:rPr>
        <w:t xml:space="preserve"> </w:t>
      </w:r>
      <w:r w:rsidR="004C77C7">
        <w:rPr>
          <w:rFonts w:ascii="GHEA Grapalat" w:hAnsi="GHEA Grapalat"/>
          <w:i w:val="0"/>
          <w:sz w:val="16"/>
          <w:szCs w:val="16"/>
        </w:rPr>
        <w:t xml:space="preserve"> </w:t>
      </w:r>
      <w:r w:rsidR="004C77C7">
        <w:rPr>
          <w:rFonts w:ascii="GHEA Grapalat" w:hAnsi="GHEA Grapalat"/>
          <w:i w:val="0"/>
          <w:sz w:val="24"/>
          <w:szCs w:val="24"/>
        </w:rPr>
        <w:t>объявляет запрос котировки, который проводится одним этапом.</w:t>
      </w:r>
    </w:p>
    <w:p w14:paraId="65BA5EE0" w14:textId="77777777" w:rsidR="00782D60" w:rsidRPr="00782D60" w:rsidRDefault="004C77C7" w:rsidP="004C77C7">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00A20B69" w:rsidRPr="009044F1">
        <w:rPr>
          <w:rFonts w:ascii="GHEA Grapalat" w:hAnsi="GHEA Grapalat"/>
          <w:i w:val="0"/>
          <w:sz w:val="24"/>
          <w:szCs w:val="24"/>
        </w:rPr>
        <w:t>, в</w:t>
      </w:r>
      <w:r w:rsidR="00782D60">
        <w:rPr>
          <w:rFonts w:ascii="Courier New" w:hAnsi="Courier New" w:cs="Courier New"/>
          <w:i w:val="0"/>
          <w:sz w:val="24"/>
          <w:szCs w:val="24"/>
          <w:lang w:val="en-US"/>
        </w:rPr>
        <w:t> </w:t>
      </w:r>
      <w:r w:rsidR="00A20B69"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00A20B69" w:rsidRPr="00782D60">
        <w:rPr>
          <w:rFonts w:ascii="GHEA Grapalat" w:hAnsi="GHEA Grapalat"/>
          <w:i w:val="0"/>
          <w:spacing w:val="6"/>
          <w:sz w:val="24"/>
          <w:szCs w:val="24"/>
        </w:rPr>
        <w:t xml:space="preserve">порядке будет предложено заключить договор на поставку </w:t>
      </w:r>
    </w:p>
    <w:p w14:paraId="39D6A0BA" w14:textId="77777777" w:rsidR="00341A74" w:rsidRPr="003A1EBB" w:rsidRDefault="004C77C7" w:rsidP="00B46D58">
      <w:pPr>
        <w:pStyle w:val="a3"/>
        <w:widowControl w:val="0"/>
        <w:spacing w:line="240" w:lineRule="auto"/>
        <w:ind w:firstLine="0"/>
        <w:rPr>
          <w:rFonts w:ascii="GHEA Grapalat" w:hAnsi="GHEA Grapalat"/>
          <w:i w:val="0"/>
          <w:sz w:val="24"/>
          <w:szCs w:val="24"/>
        </w:rPr>
      </w:pPr>
      <w:r>
        <w:rPr>
          <w:rFonts w:ascii="GHEA Grapalat" w:hAnsi="GHEA Grapalat"/>
          <w:b/>
          <w:bCs/>
          <w:iCs/>
          <w:highlight w:val="yellow"/>
        </w:rPr>
        <w:t>Пищевых Продуктов</w:t>
      </w:r>
      <w:r>
        <w:rPr>
          <w:rFonts w:ascii="GHEA Grapalat" w:hAnsi="GHEA Grapalat"/>
          <w:iCs/>
          <w:lang w:val="hy-AM"/>
        </w:rPr>
        <w:t xml:space="preserve"> </w:t>
      </w:r>
      <w:r w:rsidR="00782D60">
        <w:rPr>
          <w:rFonts w:ascii="GHEA Grapalat" w:hAnsi="GHEA Grapalat"/>
          <w:i w:val="0"/>
          <w:sz w:val="24"/>
          <w:szCs w:val="24"/>
        </w:rPr>
        <w:t>_ (далее — договор).</w:t>
      </w:r>
    </w:p>
    <w:p w14:paraId="79E0C1E1"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3E7ACB6D"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BFD8C2D" w14:textId="77777777" w:rsidR="00D77AD7" w:rsidRDefault="00052084" w:rsidP="00D77AD7">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D77AD7">
        <w:rPr>
          <w:rFonts w:ascii="GHEA Grapalat" w:hAnsi="GHEA Grapalat"/>
          <w:i w:val="0"/>
          <w:sz w:val="24"/>
          <w:szCs w:val="24"/>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14:paraId="48F7A44A" w14:textId="77777777" w:rsidR="00D77AD7" w:rsidRDefault="00D77AD7" w:rsidP="00D77AD7">
      <w:pPr>
        <w:pStyle w:val="a3"/>
        <w:widowControl w:val="0"/>
        <w:spacing w:after="160" w:line="240" w:lineRule="auto"/>
        <w:ind w:firstLine="567"/>
        <w:rPr>
          <w:rFonts w:ascii="GHEA Grapalat" w:hAnsi="GHEA Grapalat"/>
          <w:i w:val="0"/>
          <w:sz w:val="24"/>
          <w:szCs w:val="24"/>
        </w:rPr>
      </w:pPr>
      <w:r>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7D4EA43C" w14:textId="77777777" w:rsidR="00D77AD7" w:rsidRDefault="00D77AD7" w:rsidP="00D77AD7">
      <w:pPr>
        <w:pStyle w:val="a3"/>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B89C2DE" w14:textId="4CFF8C9B" w:rsidR="003F6ED1" w:rsidRPr="000F11E5" w:rsidRDefault="003F6ED1" w:rsidP="00D77AD7">
      <w:pPr>
        <w:pStyle w:val="a3"/>
        <w:widowControl w:val="0"/>
        <w:spacing w:after="160"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1F05BA0F" w14:textId="7D2703F7" w:rsidR="003F6ED1" w:rsidRPr="000F11E5" w:rsidRDefault="00164476" w:rsidP="004C77C7">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lastRenderedPageBreak/>
        <w:t xml:space="preserve">Г. Гюмри Ул.  </w:t>
      </w:r>
      <w:proofErr w:type="spellStart"/>
      <w:r>
        <w:rPr>
          <w:rFonts w:ascii="GHEA Grapalat" w:hAnsi="GHEA Grapalat"/>
          <w:i w:val="0"/>
          <w:sz w:val="24"/>
          <w:szCs w:val="24"/>
        </w:rPr>
        <w:t>Есаяна</w:t>
      </w:r>
      <w:proofErr w:type="spellEnd"/>
      <w:r>
        <w:rPr>
          <w:rFonts w:ascii="GHEA Grapalat" w:hAnsi="GHEA Grapalat"/>
          <w:i w:val="0"/>
          <w:sz w:val="24"/>
          <w:szCs w:val="24"/>
        </w:rPr>
        <w:t xml:space="preserve"> 34/1 квартал</w:t>
      </w:r>
      <w:r w:rsidR="0050782A">
        <w:rPr>
          <w:rFonts w:ascii="GHEA Grapalat" w:hAnsi="GHEA Grapalat"/>
          <w:i w:val="0"/>
          <w:sz w:val="24"/>
          <w:szCs w:val="24"/>
        </w:rPr>
        <w:t xml:space="preserve">  </w:t>
      </w:r>
      <w:r w:rsidR="0050782A">
        <w:rPr>
          <w:rFonts w:ascii="GHEA Grapalat" w:hAnsi="GHEA Grapalat"/>
          <w:i w:val="0"/>
          <w:sz w:val="16"/>
          <w:szCs w:val="16"/>
        </w:rPr>
        <w:t xml:space="preserve"> </w:t>
      </w:r>
      <w:r w:rsidR="003F6ED1" w:rsidRPr="000F0CA8">
        <w:rPr>
          <w:rFonts w:ascii="GHEA Grapalat" w:hAnsi="GHEA Grapalat"/>
          <w:i w:val="0"/>
          <w:sz w:val="24"/>
          <w:szCs w:val="24"/>
        </w:rPr>
        <w:t xml:space="preserve">в документарной форме, до </w:t>
      </w:r>
      <w:r w:rsidR="00432D15">
        <w:rPr>
          <w:rFonts w:ascii="GHEA Grapalat" w:hAnsi="GHEA Grapalat"/>
          <w:i w:val="0"/>
          <w:sz w:val="24"/>
          <w:szCs w:val="24"/>
          <w:lang w:val="hy-AM"/>
        </w:rPr>
        <w:t>13։30</w:t>
      </w:r>
      <w:r w:rsidR="000A2D07" w:rsidRPr="000A2D07">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E4354F">
        <w:rPr>
          <w:rFonts w:ascii="GHEA Grapalat" w:hAnsi="GHEA Grapalat"/>
          <w:i w:val="0"/>
          <w:sz w:val="24"/>
          <w:szCs w:val="24"/>
          <w:lang w:val="hy-AM"/>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14:paraId="39BF8B38" w14:textId="3375695A"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164476">
        <w:rPr>
          <w:rFonts w:ascii="GHEA Grapalat" w:hAnsi="GHEA Grapalat"/>
          <w:i w:val="0"/>
          <w:iCs/>
          <w:sz w:val="24"/>
          <w:szCs w:val="24"/>
        </w:rPr>
        <w:t xml:space="preserve">Г. Гюмри Ул.  </w:t>
      </w:r>
      <w:proofErr w:type="spellStart"/>
      <w:r w:rsidR="00164476">
        <w:rPr>
          <w:rFonts w:ascii="GHEA Grapalat" w:hAnsi="GHEA Grapalat"/>
          <w:i w:val="0"/>
          <w:iCs/>
          <w:sz w:val="24"/>
          <w:szCs w:val="24"/>
        </w:rPr>
        <w:t>Есаяна</w:t>
      </w:r>
      <w:proofErr w:type="spellEnd"/>
      <w:r w:rsidR="00164476">
        <w:rPr>
          <w:rFonts w:ascii="GHEA Grapalat" w:hAnsi="GHEA Grapalat"/>
          <w:i w:val="0"/>
          <w:iCs/>
          <w:sz w:val="24"/>
          <w:szCs w:val="24"/>
        </w:rPr>
        <w:t xml:space="preserve"> 34/1 </w:t>
      </w:r>
      <w:proofErr w:type="gramStart"/>
      <w:r w:rsidR="00164476">
        <w:rPr>
          <w:rFonts w:ascii="GHEA Grapalat" w:hAnsi="GHEA Grapalat"/>
          <w:i w:val="0"/>
          <w:iCs/>
          <w:sz w:val="24"/>
          <w:szCs w:val="24"/>
        </w:rPr>
        <w:t>квартал</w:t>
      </w:r>
      <w:r w:rsidR="001206DC" w:rsidRPr="001206DC">
        <w:rPr>
          <w:rFonts w:ascii="GHEA Grapalat" w:hAnsi="GHEA Grapalat"/>
          <w:i w:val="0"/>
          <w:iCs/>
          <w:sz w:val="24"/>
          <w:szCs w:val="24"/>
        </w:rPr>
        <w:t xml:space="preserve">  </w:t>
      </w:r>
      <w:r w:rsidR="00432D15">
        <w:rPr>
          <w:rFonts w:ascii="GHEA Grapalat" w:hAnsi="GHEA Grapalat"/>
          <w:i w:val="0"/>
          <w:iCs/>
          <w:sz w:val="24"/>
          <w:szCs w:val="24"/>
          <w:u w:val="single"/>
          <w:lang w:val="hy-AM"/>
        </w:rPr>
        <w:t>13</w:t>
      </w:r>
      <w:proofErr w:type="gramEnd"/>
      <w:r w:rsidR="00432D15">
        <w:rPr>
          <w:rFonts w:ascii="GHEA Grapalat" w:hAnsi="GHEA Grapalat"/>
          <w:i w:val="0"/>
          <w:iCs/>
          <w:sz w:val="24"/>
          <w:szCs w:val="24"/>
          <w:u w:val="single"/>
          <w:lang w:val="hy-AM"/>
        </w:rPr>
        <w:t>։30</w:t>
      </w:r>
      <w:r w:rsidR="004030EC">
        <w:rPr>
          <w:rFonts w:ascii="GHEA Grapalat" w:hAnsi="GHEA Grapalat"/>
          <w:i w:val="0"/>
          <w:iCs/>
          <w:sz w:val="24"/>
          <w:szCs w:val="24"/>
          <w:u w:val="single"/>
          <w:lang w:val="hy-AM"/>
        </w:rPr>
        <w:t xml:space="preserve"> </w:t>
      </w:r>
      <w:r>
        <w:rPr>
          <w:rFonts w:ascii="GHEA Grapalat" w:hAnsi="GHEA Grapalat"/>
          <w:i w:val="0"/>
          <w:sz w:val="24"/>
          <w:szCs w:val="24"/>
        </w:rPr>
        <w:t>часов "</w:t>
      </w:r>
      <w:r w:rsidR="0087239E">
        <w:rPr>
          <w:rFonts w:ascii="GHEA Grapalat" w:hAnsi="GHEA Grapalat"/>
          <w:i w:val="0"/>
          <w:sz w:val="24"/>
          <w:szCs w:val="24"/>
          <w:lang w:val="hy-AM"/>
        </w:rPr>
        <w:t>19</w:t>
      </w:r>
      <w:r>
        <w:rPr>
          <w:rFonts w:ascii="GHEA Grapalat" w:hAnsi="GHEA Grapalat"/>
          <w:i w:val="0"/>
          <w:sz w:val="24"/>
          <w:szCs w:val="24"/>
        </w:rPr>
        <w:t>" "</w:t>
      </w:r>
      <w:r w:rsidR="0087239E">
        <w:rPr>
          <w:rFonts w:ascii="GHEA Grapalat" w:hAnsi="GHEA Grapalat"/>
          <w:i w:val="0"/>
          <w:sz w:val="24"/>
          <w:szCs w:val="24"/>
          <w:lang w:val="hy-AM"/>
        </w:rPr>
        <w:t>12</w:t>
      </w:r>
      <w:r>
        <w:rPr>
          <w:rFonts w:ascii="GHEA Grapalat" w:hAnsi="GHEA Grapalat"/>
          <w:i w:val="0"/>
          <w:sz w:val="24"/>
          <w:szCs w:val="24"/>
        </w:rPr>
        <w:t>" "</w:t>
      </w:r>
      <w:r w:rsidR="001F1C65">
        <w:rPr>
          <w:rFonts w:ascii="GHEA Grapalat" w:hAnsi="GHEA Grapalat"/>
          <w:i w:val="0"/>
          <w:sz w:val="24"/>
          <w:szCs w:val="24"/>
          <w:lang w:val="hy-AM"/>
        </w:rPr>
        <w:t>2025</w:t>
      </w:r>
      <w:r>
        <w:rPr>
          <w:rFonts w:ascii="GHEA Grapalat" w:hAnsi="GHEA Grapalat"/>
          <w:i w:val="0"/>
          <w:sz w:val="24"/>
          <w:szCs w:val="24"/>
        </w:rPr>
        <w:t>".</w:t>
      </w:r>
    </w:p>
    <w:p w14:paraId="044CBEE9"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F44A2C6"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7254D43" w14:textId="276F373D" w:rsidR="00E4354F" w:rsidRDefault="00D77AD7" w:rsidP="00E4354F">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Арман Петросян</w:t>
      </w:r>
      <w:r w:rsidR="00E4354F">
        <w:rPr>
          <w:rFonts w:ascii="Cambria Math" w:hAnsi="Cambria Math"/>
          <w:i w:val="0"/>
          <w:iCs/>
          <w:sz w:val="24"/>
          <w:szCs w:val="24"/>
          <w:lang w:val="hy-AM"/>
        </w:rPr>
        <w:t>․</w:t>
      </w:r>
      <w:r w:rsidR="00E4354F">
        <w:rPr>
          <w:rFonts w:ascii="GHEA Grapalat" w:hAnsi="GHEA Grapalat"/>
          <w:i w:val="0"/>
          <w:iCs/>
          <w:sz w:val="24"/>
          <w:szCs w:val="24"/>
        </w:rPr>
        <w:t xml:space="preserve"> </w:t>
      </w:r>
    </w:p>
    <w:p w14:paraId="4D11DA2E" w14:textId="18E1460B" w:rsidR="00E4354F" w:rsidRDefault="00E4354F" w:rsidP="00E4354F">
      <w:pPr>
        <w:pStyle w:val="a3"/>
        <w:widowControl w:val="0"/>
        <w:spacing w:after="160" w:line="240" w:lineRule="auto"/>
        <w:ind w:left="1701" w:firstLine="0"/>
        <w:jc w:val="left"/>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i w:val="0"/>
          <w:iCs/>
          <w:lang w:val="hy-AM"/>
        </w:rPr>
        <w:t xml:space="preserve">+374 </w:t>
      </w:r>
      <w:r w:rsidR="00D77AD7">
        <w:rPr>
          <w:rFonts w:ascii="GHEA Grapalat" w:hAnsi="GHEA Grapalat"/>
          <w:i w:val="0"/>
          <w:iCs/>
        </w:rPr>
        <w:t>44</w:t>
      </w:r>
      <w:r>
        <w:rPr>
          <w:rFonts w:ascii="GHEA Grapalat" w:hAnsi="GHEA Grapalat"/>
          <w:i w:val="0"/>
          <w:iCs/>
          <w:lang w:val="hy-AM"/>
        </w:rPr>
        <w:t xml:space="preserve"> 99 33 31</w:t>
      </w:r>
    </w:p>
    <w:p w14:paraId="40EC048E" w14:textId="77777777" w:rsidR="00E4354F" w:rsidRDefault="00E4354F" w:rsidP="00E4354F">
      <w:pPr>
        <w:pStyle w:val="a3"/>
        <w:widowControl w:val="0"/>
        <w:spacing w:after="160" w:line="240" w:lineRule="auto"/>
        <w:ind w:left="1701" w:firstLine="0"/>
        <w:jc w:val="left"/>
        <w:rPr>
          <w:rFonts w:ascii="GHEA Grapalat" w:hAnsi="GHEA Grapalat"/>
          <w:i w:val="0"/>
          <w:iCs/>
          <w:sz w:val="24"/>
          <w:szCs w:val="24"/>
          <w:u w:val="single"/>
        </w:rPr>
      </w:pPr>
      <w:r>
        <w:rPr>
          <w:rFonts w:ascii="GHEA Grapalat" w:hAnsi="GHEA Grapalat"/>
          <w:i w:val="0"/>
          <w:sz w:val="24"/>
          <w:szCs w:val="24"/>
        </w:rPr>
        <w:t xml:space="preserve">Электронная почта </w:t>
      </w:r>
      <w:hyperlink r:id="rId8" w:history="1">
        <w:r>
          <w:rPr>
            <w:rStyle w:val="a9"/>
            <w:rFonts w:ascii="GHEA Grapalat" w:hAnsi="GHEA Grapalat"/>
            <w:i w:val="0"/>
            <w:iCs/>
            <w:lang w:val="af-ZA"/>
          </w:rPr>
          <w:t>smartbidcons@gmail.com</w:t>
        </w:r>
      </w:hyperlink>
    </w:p>
    <w:p w14:paraId="3977A05D" w14:textId="068D72EA" w:rsidR="00915A97" w:rsidRPr="00E4354F" w:rsidRDefault="00E4354F" w:rsidP="00E4354F">
      <w:pPr>
        <w:pStyle w:val="a3"/>
        <w:widowControl w:val="0"/>
        <w:spacing w:after="160" w:line="240" w:lineRule="auto"/>
        <w:rPr>
          <w:rFonts w:ascii="GHEA Grapalat" w:hAnsi="GHEA Grapalat"/>
          <w:i w:val="0"/>
          <w:iCs/>
          <w:sz w:val="16"/>
          <w:szCs w:val="16"/>
        </w:rPr>
      </w:pPr>
      <w:r w:rsidRPr="00E4354F">
        <w:rPr>
          <w:rFonts w:ascii="GHEA Grapalat" w:hAnsi="GHEA Grapalat"/>
          <w:i w:val="0"/>
          <w:iCs/>
          <w:sz w:val="24"/>
          <w:szCs w:val="24"/>
        </w:rPr>
        <w:t xml:space="preserve">Заказчик </w:t>
      </w:r>
      <w:r w:rsidRPr="00E4354F">
        <w:rPr>
          <w:rFonts w:ascii="GHEA Grapalat" w:hAnsi="GHEA Grapalat"/>
          <w:i w:val="0"/>
          <w:iCs/>
          <w:spacing w:val="6"/>
          <w:sz w:val="24"/>
          <w:szCs w:val="24"/>
          <w:lang w:val="hy-AM"/>
        </w:rPr>
        <w:t>«</w:t>
      </w:r>
      <w:proofErr w:type="gramStart"/>
      <w:r w:rsidR="00164476">
        <w:rPr>
          <w:rFonts w:ascii="GHEA Grapalat" w:hAnsi="GHEA Grapalat"/>
          <w:i w:val="0"/>
          <w:iCs/>
          <w:sz w:val="24"/>
          <w:szCs w:val="24"/>
          <w:lang w:val="hy-AM"/>
        </w:rPr>
        <w:t>ОСНОВНАЯ  ШКОЛА</w:t>
      </w:r>
      <w:proofErr w:type="gramEnd"/>
      <w:r w:rsidR="00164476">
        <w:rPr>
          <w:rFonts w:ascii="GHEA Grapalat" w:hAnsi="GHEA Grapalat"/>
          <w:i w:val="0"/>
          <w:iCs/>
          <w:sz w:val="24"/>
          <w:szCs w:val="24"/>
          <w:lang w:val="hy-AM"/>
        </w:rPr>
        <w:t xml:space="preserve"> N 15 В ГЮМРИ</w:t>
      </w:r>
      <w:r w:rsidRPr="00E4354F">
        <w:rPr>
          <w:rFonts w:ascii="GHEA Grapalat" w:hAnsi="GHEA Grapalat"/>
          <w:i w:val="0"/>
          <w:iCs/>
          <w:sz w:val="24"/>
          <w:szCs w:val="24"/>
          <w:lang w:val="hy-AM"/>
        </w:rPr>
        <w:t>» , ГНКО</w:t>
      </w:r>
      <w:r w:rsidRPr="00E4354F">
        <w:rPr>
          <w:rFonts w:ascii="GHEA Grapalat" w:hAnsi="GHEA Grapalat" w:cs="Sylfaen"/>
          <w:b/>
          <w:i w:val="0"/>
          <w:iCs/>
          <w:sz w:val="24"/>
          <w:szCs w:val="24"/>
        </w:rPr>
        <w:t xml:space="preserve"> </w:t>
      </w:r>
      <w:r w:rsidR="00915A97" w:rsidRPr="00E4354F">
        <w:rPr>
          <w:rFonts w:ascii="GHEA Grapalat" w:hAnsi="GHEA Grapalat" w:cs="Sylfaen"/>
          <w:b/>
          <w:i w:val="0"/>
          <w:iCs/>
        </w:rPr>
        <w:br w:type="page"/>
      </w:r>
    </w:p>
    <w:p w14:paraId="3D4FF563"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89D0C56" w14:textId="6864049F" w:rsidR="00096865" w:rsidRPr="009044F1" w:rsidRDefault="005D7731" w:rsidP="00E4611C">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87239E">
        <w:rPr>
          <w:rFonts w:ascii="GHEA Grapalat" w:hAnsi="GHEA Grapalat"/>
          <w:i/>
        </w:rPr>
        <w:t>SMG15HD-GH-APZB-26/01</w:t>
      </w:r>
      <w:r w:rsidR="00096865" w:rsidRPr="009044F1">
        <w:rPr>
          <w:rFonts w:ascii="GHEA Grapalat" w:hAnsi="GHEA Grapalat"/>
          <w:i/>
        </w:rPr>
        <w:t xml:space="preserve"> </w:t>
      </w:r>
      <w:r w:rsidR="001B32D9" w:rsidRPr="001B32D9">
        <w:rPr>
          <w:rFonts w:ascii="GHEA Grapalat" w:hAnsi="GHEA Grapalat" w:cs="Times Armenian"/>
          <w:i/>
        </w:rPr>
        <w:br/>
      </w:r>
      <w:r w:rsidR="00E4354F">
        <w:rPr>
          <w:rFonts w:ascii="GHEA Grapalat" w:hAnsi="GHEA Grapalat"/>
          <w:i/>
        </w:rPr>
        <w:t xml:space="preserve">№ 1 от </w:t>
      </w:r>
      <w:r w:rsidR="00432D15">
        <w:rPr>
          <w:rFonts w:ascii="GHEA Grapalat" w:hAnsi="GHEA Grapalat"/>
          <w:i/>
          <w:lang w:val="hy-AM"/>
        </w:rPr>
        <w:t>12</w:t>
      </w:r>
      <w:r w:rsidR="009B6696" w:rsidRPr="009B6696">
        <w:rPr>
          <w:rFonts w:ascii="GHEA Grapalat" w:hAnsi="GHEA Grapalat"/>
          <w:i/>
        </w:rPr>
        <w:t>.</w:t>
      </w:r>
      <w:r w:rsidR="00432D15">
        <w:rPr>
          <w:rFonts w:ascii="GHEA Grapalat" w:hAnsi="GHEA Grapalat"/>
          <w:i/>
          <w:lang w:val="hy-AM"/>
        </w:rPr>
        <w:t>12</w:t>
      </w:r>
      <w:r w:rsidR="00E4611C" w:rsidRPr="00B3158E">
        <w:rPr>
          <w:rFonts w:ascii="GHEA Grapalat" w:hAnsi="GHEA Grapalat"/>
          <w:i/>
        </w:rPr>
        <w:t>.</w:t>
      </w:r>
      <w:r w:rsidR="00E4354F">
        <w:rPr>
          <w:rFonts w:ascii="GHEA Grapalat" w:hAnsi="GHEA Grapalat"/>
          <w:i/>
        </w:rPr>
        <w:t xml:space="preserve"> 202</w:t>
      </w:r>
      <w:r w:rsidR="00D77AD7">
        <w:rPr>
          <w:rFonts w:ascii="GHEA Grapalat" w:hAnsi="GHEA Grapalat"/>
          <w:i/>
        </w:rPr>
        <w:t>5</w:t>
      </w:r>
      <w:r w:rsidR="00E4354F">
        <w:rPr>
          <w:rFonts w:ascii="GHEA Grapalat" w:hAnsi="GHEA Grapalat"/>
          <w:i/>
        </w:rPr>
        <w:t>г</w:t>
      </w:r>
      <w:r w:rsidR="00096865" w:rsidRPr="009044F1">
        <w:rPr>
          <w:rFonts w:ascii="GHEA Grapalat" w:hAnsi="GHEA Grapalat"/>
          <w:i/>
        </w:rPr>
        <w:t>.</w:t>
      </w:r>
    </w:p>
    <w:p w14:paraId="0BEEFB90" w14:textId="77777777" w:rsidR="00096865" w:rsidRPr="003A1EBB" w:rsidRDefault="00096865" w:rsidP="00B46D58">
      <w:pPr>
        <w:pStyle w:val="aa"/>
        <w:widowControl w:val="0"/>
        <w:spacing w:after="160"/>
        <w:ind w:right="-7" w:firstLine="567"/>
        <w:jc w:val="center"/>
        <w:rPr>
          <w:rFonts w:ascii="GHEA Grapalat" w:hAnsi="GHEA Grapalat"/>
        </w:rPr>
      </w:pPr>
    </w:p>
    <w:p w14:paraId="6A357F41" w14:textId="77777777" w:rsidR="000763E5" w:rsidRPr="003A1EBB" w:rsidRDefault="000763E5" w:rsidP="00B46D58">
      <w:pPr>
        <w:pStyle w:val="aa"/>
        <w:widowControl w:val="0"/>
        <w:spacing w:after="160"/>
        <w:ind w:right="-7" w:firstLine="567"/>
        <w:jc w:val="center"/>
        <w:rPr>
          <w:rFonts w:ascii="GHEA Grapalat" w:hAnsi="GHEA Grapalat"/>
        </w:rPr>
      </w:pPr>
    </w:p>
    <w:p w14:paraId="215FC671" w14:textId="3511A277" w:rsidR="00E4354F" w:rsidRDefault="00E4354F" w:rsidP="00E4354F">
      <w:pPr>
        <w:pStyle w:val="aa"/>
        <w:widowControl w:val="0"/>
        <w:spacing w:after="160"/>
        <w:ind w:right="-7" w:firstLine="567"/>
        <w:jc w:val="center"/>
        <w:rPr>
          <w:rFonts w:ascii="GHEA Grapalat" w:hAnsi="GHEA Grapalat"/>
          <w:iCs/>
        </w:rPr>
      </w:pPr>
      <w:r>
        <w:rPr>
          <w:rFonts w:ascii="GHEA Grapalat" w:hAnsi="GHEA Grapalat"/>
          <w:lang w:val="hy-AM"/>
        </w:rPr>
        <w:t>«</w:t>
      </w:r>
      <w:r w:rsidR="00164476">
        <w:rPr>
          <w:rFonts w:ascii="GHEA Grapalat" w:hAnsi="GHEA Grapalat"/>
          <w:iCs/>
          <w:lang w:val="hy-AM"/>
        </w:rPr>
        <w:t>ОСНОВНАЯ  ШКОЛА N 15 В ГЮМРИ</w:t>
      </w:r>
      <w:r>
        <w:rPr>
          <w:rFonts w:ascii="GHEA Grapalat" w:hAnsi="GHEA Grapalat"/>
          <w:iCs/>
          <w:lang w:val="hy-AM"/>
        </w:rPr>
        <w:t>»  ГНКО</w:t>
      </w:r>
    </w:p>
    <w:p w14:paraId="724CB11E" w14:textId="77777777" w:rsidR="00E4354F" w:rsidRDefault="00E4354F" w:rsidP="00E4354F">
      <w:pPr>
        <w:pStyle w:val="aa"/>
        <w:widowControl w:val="0"/>
        <w:spacing w:after="160"/>
        <w:ind w:right="-7" w:firstLine="567"/>
        <w:jc w:val="center"/>
        <w:rPr>
          <w:rFonts w:ascii="GHEA Grapalat" w:hAnsi="GHEA Grapalat"/>
        </w:rPr>
      </w:pPr>
    </w:p>
    <w:p w14:paraId="0333C476" w14:textId="77777777" w:rsidR="00E4354F" w:rsidRDefault="00E4354F" w:rsidP="00E4354F">
      <w:pPr>
        <w:pStyle w:val="aa"/>
        <w:widowControl w:val="0"/>
        <w:spacing w:after="160"/>
        <w:ind w:right="-7" w:firstLine="567"/>
        <w:jc w:val="center"/>
        <w:rPr>
          <w:rFonts w:ascii="GHEA Grapalat" w:hAnsi="GHEA Grapalat"/>
        </w:rPr>
      </w:pPr>
    </w:p>
    <w:p w14:paraId="7404A061" w14:textId="77777777" w:rsidR="00E4354F" w:rsidRDefault="00E4354F" w:rsidP="00E4354F">
      <w:pPr>
        <w:pStyle w:val="aa"/>
        <w:widowControl w:val="0"/>
        <w:spacing w:after="160"/>
        <w:ind w:right="-7" w:firstLine="567"/>
        <w:jc w:val="center"/>
        <w:rPr>
          <w:rFonts w:ascii="GHEA Grapalat" w:hAnsi="GHEA Grapalat"/>
        </w:rPr>
      </w:pPr>
    </w:p>
    <w:p w14:paraId="7089AE50" w14:textId="77777777" w:rsidR="00E4354F" w:rsidRDefault="00E4354F" w:rsidP="00E4354F">
      <w:pPr>
        <w:pStyle w:val="aa"/>
        <w:widowControl w:val="0"/>
        <w:spacing w:after="160"/>
        <w:ind w:right="-7" w:firstLine="567"/>
        <w:jc w:val="center"/>
        <w:rPr>
          <w:rFonts w:ascii="GHEA Grapalat" w:hAnsi="GHEA Grapalat" w:cs="Sylfaen"/>
        </w:rPr>
      </w:pPr>
      <w:r>
        <w:rPr>
          <w:rFonts w:ascii="GHEA Grapalat" w:hAnsi="GHEA Grapalat"/>
        </w:rPr>
        <w:t>ПРИГЛАШЕНИЕ</w:t>
      </w:r>
    </w:p>
    <w:p w14:paraId="6CF11464" w14:textId="77777777" w:rsidR="00E4354F" w:rsidRDefault="00E4354F" w:rsidP="00E4354F">
      <w:pPr>
        <w:pStyle w:val="aa"/>
        <w:widowControl w:val="0"/>
        <w:spacing w:after="160"/>
        <w:ind w:right="-7" w:firstLine="567"/>
        <w:jc w:val="center"/>
        <w:rPr>
          <w:rFonts w:ascii="GHEA Grapalat" w:hAnsi="GHEA Grapalat" w:cs="Sylfaen"/>
        </w:rPr>
      </w:pPr>
    </w:p>
    <w:p w14:paraId="77A83EBB" w14:textId="77777777" w:rsidR="00E4354F" w:rsidRDefault="00E4354F" w:rsidP="00E4354F">
      <w:pPr>
        <w:pStyle w:val="aa"/>
        <w:widowControl w:val="0"/>
        <w:spacing w:after="160"/>
        <w:ind w:right="-7" w:firstLine="567"/>
        <w:jc w:val="center"/>
        <w:rPr>
          <w:rFonts w:ascii="GHEA Grapalat" w:hAnsi="GHEA Grapalat" w:cs="Sylfaen"/>
        </w:rPr>
      </w:pPr>
    </w:p>
    <w:p w14:paraId="0C7B7643" w14:textId="11AF7D0F" w:rsidR="00E4354F" w:rsidRDefault="00E4354F" w:rsidP="00E4354F">
      <w:pPr>
        <w:pStyle w:val="aa"/>
        <w:widowControl w:val="0"/>
        <w:spacing w:after="160"/>
        <w:ind w:right="-7" w:firstLine="567"/>
        <w:jc w:val="center"/>
        <w:rPr>
          <w:rFonts w:ascii="GHEA Grapalat" w:hAnsi="GHEA Grapalat"/>
          <w:iCs/>
        </w:rPr>
      </w:pPr>
      <w:r>
        <w:rPr>
          <w:rFonts w:ascii="GHEA Grapalat" w:hAnsi="GHEA Grapalat"/>
        </w:rPr>
        <w:t xml:space="preserve">НА ЗАПРОСА КОТИРОВКИ, ОБЪЯВЛЕННЫЙ С ЦЕЛЬЮ ПРИОБРЕТЕНИЯ </w:t>
      </w:r>
      <w:r>
        <w:rPr>
          <w:rFonts w:ascii="GHEA Grapalat" w:hAnsi="GHEA Grapalat"/>
          <w:lang w:val="hy-AM"/>
        </w:rPr>
        <w:t>«</w:t>
      </w:r>
      <w:r>
        <w:rPr>
          <w:rFonts w:ascii="GHEA Grapalat" w:hAnsi="GHEA Grapalat"/>
          <w:iCs/>
        </w:rPr>
        <w:t>ПИЩЕВЫХ ПРОДУКТОВ</w:t>
      </w:r>
      <w:r>
        <w:rPr>
          <w:rFonts w:ascii="GHEA Grapalat" w:hAnsi="GHEA Grapalat"/>
          <w:iCs/>
          <w:lang w:val="hy-AM"/>
        </w:rPr>
        <w:t xml:space="preserve">» </w:t>
      </w:r>
      <w:r>
        <w:rPr>
          <w:rFonts w:ascii="GHEA Grapalat" w:hAnsi="GHEA Grapalat"/>
        </w:rPr>
        <w:t xml:space="preserve">ДЛЯ НУЖД </w:t>
      </w:r>
      <w:r>
        <w:rPr>
          <w:rFonts w:ascii="GHEA Grapalat" w:hAnsi="GHEA Grapalat"/>
          <w:lang w:val="hy-AM"/>
        </w:rPr>
        <w:t>«</w:t>
      </w:r>
      <w:proofErr w:type="gramStart"/>
      <w:r w:rsidR="00164476">
        <w:rPr>
          <w:rFonts w:ascii="GHEA Grapalat" w:hAnsi="GHEA Grapalat"/>
          <w:iCs/>
          <w:lang w:val="hy-AM"/>
        </w:rPr>
        <w:t>ОСНОВНАЯ  ШКОЛА</w:t>
      </w:r>
      <w:proofErr w:type="gramEnd"/>
      <w:r w:rsidR="00164476">
        <w:rPr>
          <w:rFonts w:ascii="GHEA Grapalat" w:hAnsi="GHEA Grapalat"/>
          <w:iCs/>
          <w:lang w:val="hy-AM"/>
        </w:rPr>
        <w:t xml:space="preserve"> N 15 В ГЮМРИ</w:t>
      </w:r>
      <w:r>
        <w:rPr>
          <w:rFonts w:ascii="GHEA Grapalat" w:hAnsi="GHEA Grapalat"/>
          <w:iCs/>
          <w:lang w:val="hy-AM"/>
        </w:rPr>
        <w:t>»  ГНКО</w:t>
      </w:r>
    </w:p>
    <w:p w14:paraId="77749239" w14:textId="77777777" w:rsidR="00CE0D95" w:rsidRPr="009044F1" w:rsidRDefault="00CE0D95" w:rsidP="00B46D58">
      <w:pPr>
        <w:pStyle w:val="aa"/>
        <w:widowControl w:val="0"/>
        <w:spacing w:after="160"/>
        <w:ind w:right="-7" w:firstLine="567"/>
        <w:jc w:val="center"/>
        <w:rPr>
          <w:rFonts w:ascii="GHEA Grapalat" w:hAnsi="GHEA Grapalat"/>
        </w:rPr>
      </w:pPr>
    </w:p>
    <w:p w14:paraId="4E1A8327" w14:textId="77777777" w:rsidR="00CE0D95" w:rsidRPr="009044F1" w:rsidRDefault="00CE0D95" w:rsidP="00B46D58">
      <w:pPr>
        <w:pStyle w:val="aa"/>
        <w:widowControl w:val="0"/>
        <w:spacing w:after="160"/>
        <w:ind w:right="-7" w:firstLine="567"/>
        <w:jc w:val="center"/>
        <w:rPr>
          <w:rFonts w:ascii="GHEA Grapalat" w:hAnsi="GHEA Grapalat"/>
        </w:rPr>
      </w:pPr>
    </w:p>
    <w:p w14:paraId="6A263F1D" w14:textId="77777777" w:rsidR="000763E5" w:rsidRDefault="000763E5" w:rsidP="00B46D58">
      <w:pPr>
        <w:rPr>
          <w:rFonts w:ascii="GHEA Grapalat" w:hAnsi="GHEA Grapalat"/>
        </w:rPr>
      </w:pPr>
      <w:r>
        <w:rPr>
          <w:rFonts w:ascii="GHEA Grapalat" w:hAnsi="GHEA Grapalat"/>
        </w:rPr>
        <w:br w:type="page"/>
      </w:r>
    </w:p>
    <w:p w14:paraId="58503478"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7F9BFE1" w14:textId="77777777" w:rsidR="00984BDB" w:rsidRPr="009044F1" w:rsidRDefault="00984BDB" w:rsidP="00B46D58">
      <w:pPr>
        <w:widowControl w:val="0"/>
        <w:spacing w:after="160"/>
        <w:ind w:firstLine="567"/>
        <w:jc w:val="both"/>
        <w:rPr>
          <w:rFonts w:ascii="GHEA Grapalat" w:hAnsi="GHEA Grapalat"/>
          <w:i/>
        </w:rPr>
      </w:pPr>
    </w:p>
    <w:p w14:paraId="6342DDDF"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46AAA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D0C8436" w14:textId="77777777" w:rsidR="00160AE4" w:rsidRPr="009044F1" w:rsidRDefault="00160AE4" w:rsidP="00B46D58">
      <w:pPr>
        <w:widowControl w:val="0"/>
        <w:spacing w:after="160"/>
        <w:ind w:firstLine="567"/>
        <w:jc w:val="center"/>
        <w:rPr>
          <w:rFonts w:ascii="GHEA Grapalat" w:hAnsi="GHEA Grapalat"/>
          <w:i/>
        </w:rPr>
      </w:pPr>
    </w:p>
    <w:p w14:paraId="3438B50E" w14:textId="5BFB7783" w:rsidR="00E4354F" w:rsidRDefault="00E4354F" w:rsidP="00E4354F">
      <w:pPr>
        <w:widowControl w:val="0"/>
        <w:rPr>
          <w:rFonts w:ascii="GHEA Grapalat" w:hAnsi="GHEA Grapalat"/>
          <w:b/>
          <w:bCs/>
        </w:rPr>
      </w:pPr>
      <w:r>
        <w:rPr>
          <w:rFonts w:ascii="GHEA Grapalat" w:hAnsi="GHEA Grapalat"/>
          <w:b/>
          <w:bCs/>
          <w:lang w:val="hy-AM"/>
        </w:rPr>
        <w:t>«</w:t>
      </w:r>
      <w:r>
        <w:rPr>
          <w:rFonts w:ascii="GHEA Grapalat" w:hAnsi="GHEA Grapalat"/>
          <w:b/>
          <w:bCs/>
          <w:iCs/>
        </w:rPr>
        <w:t>ПИЩЕВЫХ ПРОДУКТОВ</w:t>
      </w:r>
      <w:r>
        <w:rPr>
          <w:rFonts w:ascii="GHEA Grapalat" w:hAnsi="GHEA Grapalat"/>
          <w:iCs/>
          <w:lang w:val="hy-AM"/>
        </w:rPr>
        <w:t xml:space="preserve">» </w:t>
      </w:r>
      <w:r>
        <w:rPr>
          <w:rFonts w:ascii="GHEA Grapalat" w:hAnsi="GHEA Grapalat"/>
          <w:lang w:val="hy-AM"/>
        </w:rPr>
        <w:t xml:space="preserve"> </w:t>
      </w:r>
      <w:r>
        <w:rPr>
          <w:rFonts w:ascii="GHEA Grapalat" w:hAnsi="GHEA Grapalat"/>
          <w:b/>
        </w:rPr>
        <w:t>ДЛЯ НУЖД</w:t>
      </w:r>
      <w:r>
        <w:rPr>
          <w:rFonts w:ascii="GHEA Grapalat" w:hAnsi="GHEA Grapalat"/>
        </w:rPr>
        <w:t xml:space="preserve"> </w:t>
      </w:r>
      <w:r>
        <w:rPr>
          <w:rFonts w:ascii="GHEA Grapalat" w:hAnsi="GHEA Grapalat"/>
          <w:b/>
          <w:bCs/>
          <w:iCs/>
          <w:lang w:val="hy-AM"/>
        </w:rPr>
        <w:t>“</w:t>
      </w:r>
      <w:r w:rsidR="00164476">
        <w:rPr>
          <w:rFonts w:ascii="GHEA Grapalat" w:hAnsi="GHEA Grapalat"/>
          <w:b/>
          <w:bCs/>
          <w:iCs/>
          <w:lang w:val="hy-AM"/>
        </w:rPr>
        <w:t>ОСНОВНАЯ  ШКОЛА N 15 В ГЮМРИ</w:t>
      </w:r>
      <w:r>
        <w:rPr>
          <w:rFonts w:ascii="GHEA Grapalat" w:hAnsi="GHEA Grapalat"/>
          <w:b/>
          <w:bCs/>
          <w:iCs/>
          <w:lang w:val="hy-AM"/>
        </w:rPr>
        <w:t>» ГНКО</w:t>
      </w:r>
      <w:r>
        <w:rPr>
          <w:rFonts w:ascii="GHEA Grapalat" w:hAnsi="GHEA Grapalat"/>
          <w:b/>
          <w:bCs/>
          <w:lang w:val="hy-AM"/>
        </w:rPr>
        <w:t xml:space="preserve"> </w:t>
      </w:r>
    </w:p>
    <w:p w14:paraId="7E869EB7" w14:textId="77777777"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14:paraId="0D83E15F" w14:textId="77777777" w:rsidR="00160AE4" w:rsidRPr="003A1EBB" w:rsidRDefault="00160AE4" w:rsidP="00B46D58">
      <w:pPr>
        <w:widowControl w:val="0"/>
        <w:spacing w:after="160"/>
        <w:ind w:firstLine="567"/>
        <w:jc w:val="center"/>
        <w:rPr>
          <w:rFonts w:ascii="GHEA Grapalat" w:hAnsi="GHEA Grapalat"/>
        </w:rPr>
      </w:pPr>
    </w:p>
    <w:p w14:paraId="1769BBFA"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E5D1DB7" w14:textId="77777777" w:rsidR="00C67E80" w:rsidRPr="009044F1" w:rsidRDefault="00C67E80" w:rsidP="00B46D58">
      <w:pPr>
        <w:widowControl w:val="0"/>
        <w:spacing w:after="160"/>
        <w:jc w:val="center"/>
        <w:rPr>
          <w:rFonts w:ascii="GHEA Grapalat" w:hAnsi="GHEA Grapalat" w:cs="Sylfaen"/>
          <w:b/>
        </w:rPr>
      </w:pPr>
    </w:p>
    <w:p w14:paraId="6549E2A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E88ED18" w14:textId="77777777" w:rsidR="002E069D" w:rsidRPr="008842CE" w:rsidRDefault="002E069D" w:rsidP="00B46D58">
      <w:pPr>
        <w:widowControl w:val="0"/>
        <w:spacing w:after="160"/>
        <w:jc w:val="center"/>
        <w:rPr>
          <w:rFonts w:ascii="GHEA Grapalat" w:hAnsi="GHEA Grapalat"/>
        </w:rPr>
      </w:pPr>
    </w:p>
    <w:p w14:paraId="45FC960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06152C8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5599BD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9BC89C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0FE8F1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0C4C3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784EED5"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1CB525F"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023DD0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6AE4340E"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FADF25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F372482" w14:textId="77777777" w:rsidR="00520F57" w:rsidRDefault="00520F57" w:rsidP="00B46D58">
      <w:pPr>
        <w:widowControl w:val="0"/>
        <w:spacing w:after="160"/>
        <w:jc w:val="center"/>
        <w:rPr>
          <w:rFonts w:ascii="GHEA Grapalat" w:hAnsi="GHEA Grapalat"/>
          <w:b/>
        </w:rPr>
      </w:pPr>
    </w:p>
    <w:p w14:paraId="618089CF" w14:textId="77777777" w:rsidR="00520F57" w:rsidRDefault="00520F57" w:rsidP="00B46D58">
      <w:pPr>
        <w:widowControl w:val="0"/>
        <w:spacing w:after="160"/>
        <w:jc w:val="center"/>
        <w:rPr>
          <w:rFonts w:ascii="GHEA Grapalat" w:hAnsi="GHEA Grapalat"/>
          <w:b/>
        </w:rPr>
      </w:pPr>
    </w:p>
    <w:p w14:paraId="1B33AA56" w14:textId="77777777" w:rsidR="00E4354F" w:rsidRDefault="00E4354F" w:rsidP="00B46D58">
      <w:pPr>
        <w:widowControl w:val="0"/>
        <w:spacing w:after="160"/>
        <w:jc w:val="center"/>
        <w:rPr>
          <w:rFonts w:ascii="GHEA Grapalat" w:hAnsi="GHEA Grapalat"/>
          <w:b/>
        </w:rPr>
      </w:pPr>
    </w:p>
    <w:p w14:paraId="281A5A71" w14:textId="77777777" w:rsidR="00E4354F" w:rsidRDefault="00E4354F" w:rsidP="00B46D58">
      <w:pPr>
        <w:widowControl w:val="0"/>
        <w:spacing w:after="160"/>
        <w:jc w:val="center"/>
        <w:rPr>
          <w:rFonts w:ascii="GHEA Grapalat" w:hAnsi="GHEA Grapalat"/>
          <w:b/>
        </w:rPr>
      </w:pPr>
    </w:p>
    <w:p w14:paraId="160C798B" w14:textId="77777777" w:rsidR="00E4354F" w:rsidRDefault="00E4354F" w:rsidP="00B46D58">
      <w:pPr>
        <w:widowControl w:val="0"/>
        <w:spacing w:after="160"/>
        <w:jc w:val="center"/>
        <w:rPr>
          <w:rFonts w:ascii="GHEA Grapalat" w:hAnsi="GHEA Grapalat"/>
          <w:b/>
        </w:rPr>
      </w:pPr>
    </w:p>
    <w:p w14:paraId="779F90D3" w14:textId="77777777" w:rsidR="00E4354F" w:rsidRDefault="00E4354F" w:rsidP="00B46D58">
      <w:pPr>
        <w:widowControl w:val="0"/>
        <w:spacing w:after="160"/>
        <w:jc w:val="center"/>
        <w:rPr>
          <w:rFonts w:ascii="GHEA Grapalat" w:hAnsi="GHEA Grapalat"/>
          <w:b/>
        </w:rPr>
      </w:pPr>
    </w:p>
    <w:p w14:paraId="3F83EBDC"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42FC1E7B" w14:textId="77777777" w:rsidR="008842CE" w:rsidRPr="00374F4A" w:rsidRDefault="008842CE" w:rsidP="00B46D58">
      <w:pPr>
        <w:widowControl w:val="0"/>
        <w:spacing w:after="160"/>
        <w:jc w:val="center"/>
        <w:rPr>
          <w:rFonts w:ascii="GHEA Grapalat" w:hAnsi="GHEA Grapalat"/>
          <w:b/>
        </w:rPr>
      </w:pPr>
    </w:p>
    <w:p w14:paraId="5D2A1A11"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36DFA9" w14:textId="77777777" w:rsidR="00520F57" w:rsidRPr="008842CE" w:rsidRDefault="00520F57" w:rsidP="00B46D58">
      <w:pPr>
        <w:widowControl w:val="0"/>
        <w:spacing w:after="160"/>
        <w:jc w:val="center"/>
        <w:rPr>
          <w:rFonts w:ascii="GHEA Grapalat" w:hAnsi="GHEA Grapalat"/>
          <w:b/>
        </w:rPr>
      </w:pPr>
    </w:p>
    <w:p w14:paraId="5B2F15E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8694CD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B6885C"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079A159B" w14:textId="77777777" w:rsidR="00E17B7F" w:rsidRDefault="00E17B7F">
      <w:pPr>
        <w:rPr>
          <w:rFonts w:ascii="GHEA Grapalat" w:hAnsi="GHEA Grapalat"/>
          <w:spacing w:val="-6"/>
        </w:rPr>
      </w:pPr>
      <w:r>
        <w:rPr>
          <w:rFonts w:ascii="GHEA Grapalat" w:hAnsi="GHEA Grapalat"/>
          <w:spacing w:val="-6"/>
        </w:rPr>
        <w:br w:type="page"/>
      </w:r>
    </w:p>
    <w:p w14:paraId="3D3B892A" w14:textId="51F3A9ED"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C77C7">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87239E">
        <w:rPr>
          <w:rFonts w:ascii="GHEA Grapalat" w:hAnsi="GHEA Grapalat"/>
          <w:spacing w:val="-6"/>
        </w:rPr>
        <w:t>SMG15HD-GH-APZB-26/01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3009F064" w14:textId="72AF2220"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E4354F" w:rsidRPr="00E4354F">
        <w:rPr>
          <w:rFonts w:ascii="GHEA Grapalat" w:hAnsi="GHEA Grapalat"/>
          <w:iCs/>
          <w:spacing w:val="6"/>
        </w:rPr>
        <w:t xml:space="preserve"> </w:t>
      </w:r>
      <w:r w:rsidR="00164476">
        <w:rPr>
          <w:rFonts w:ascii="GHEA Grapalat" w:hAnsi="GHEA Grapalat"/>
          <w:iCs/>
          <w:spacing w:val="6"/>
        </w:rPr>
        <w:t>ОСНОВНАЯ  ШКОЛА N 15 В ГЮМРИ</w:t>
      </w:r>
      <w:r w:rsidR="00E4354F">
        <w:rPr>
          <w:rFonts w:ascii="GHEA Grapalat" w:hAnsi="GHEA Grapalat"/>
          <w:iCs/>
          <w:spacing w:val="6"/>
          <w:lang w:val="hy-AM"/>
        </w:rPr>
        <w:t>»</w:t>
      </w:r>
      <w:r w:rsidR="00E4354F">
        <w:rPr>
          <w:rFonts w:ascii="GHEA Grapalat" w:hAnsi="GHEA Grapalat"/>
          <w:iCs/>
          <w:spacing w:val="6"/>
        </w:rPr>
        <w:t xml:space="preserve"> </w:t>
      </w:r>
      <w:r w:rsidR="00E4354F">
        <w:rPr>
          <w:rFonts w:ascii="GHEA Grapalat" w:hAnsi="GHEA Grapalat"/>
          <w:iCs/>
        </w:rPr>
        <w:t>ГНКО</w:t>
      </w:r>
      <w:r w:rsidR="00E4354F">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85807E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4338E5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E7A71F"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E4354F">
        <w:rPr>
          <w:rFonts w:ascii="GHEA Grapalat" w:hAnsi="GHEA Grapalat"/>
          <w:b/>
          <w:bCs/>
          <w:color w:val="000000" w:themeColor="text1"/>
          <w:spacing w:val="3"/>
          <w:sz w:val="21"/>
          <w:szCs w:val="21"/>
          <w:shd w:val="clear" w:color="auto" w:fill="FFFFFF"/>
        </w:rPr>
        <w:t>smartbidcons@gmail.com</w:t>
      </w:r>
      <w:r w:rsidR="00E4354F">
        <w:rPr>
          <w:rFonts w:ascii="GHEA Grapalat" w:hAnsi="GHEA Grapalat"/>
          <w:b/>
          <w:bCs/>
          <w:color w:val="000000" w:themeColor="text1"/>
        </w:rPr>
        <w:t xml:space="preserve"> </w:t>
      </w:r>
      <w:r w:rsidRPr="009044F1">
        <w:rPr>
          <w:rFonts w:ascii="GHEA Grapalat" w:hAnsi="GHEA Grapalat"/>
          <w:sz w:val="24"/>
          <w:szCs w:val="24"/>
        </w:rPr>
        <w:t>".</w:t>
      </w:r>
    </w:p>
    <w:p w14:paraId="2A03271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5FFFE4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8CB41A9"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8A2D600" w14:textId="4997D0D1" w:rsidR="00E4354F" w:rsidRDefault="00845AA5" w:rsidP="00E4354F">
      <w:pPr>
        <w:widowControl w:val="0"/>
        <w:rPr>
          <w:rFonts w:ascii="GHEA Grapalat" w:hAnsi="GHEA Grapalat"/>
          <w:b/>
          <w:bCs/>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E4354F">
        <w:rPr>
          <w:rFonts w:ascii="GHEA Grapalat" w:hAnsi="GHEA Grapalat"/>
        </w:rPr>
        <w:t>"</w:t>
      </w:r>
      <w:r w:rsidR="00E4354F">
        <w:rPr>
          <w:rFonts w:ascii="GHEA Grapalat" w:hAnsi="GHEA Grapalat"/>
          <w:b/>
          <w:bCs/>
          <w:iCs/>
        </w:rPr>
        <w:t>ПИЩЕВЫХ ПРОДУКТОВ</w:t>
      </w:r>
      <w:r w:rsidR="00E4354F">
        <w:rPr>
          <w:rFonts w:ascii="GHEA Grapalat" w:hAnsi="GHEA Grapalat"/>
        </w:rPr>
        <w:t>" (далее — также товар) для нужд "</w:t>
      </w:r>
      <w:proofErr w:type="gramStart"/>
      <w:r w:rsidR="00164476">
        <w:rPr>
          <w:rFonts w:ascii="GHEA Grapalat" w:hAnsi="GHEA Grapalat"/>
          <w:b/>
          <w:bCs/>
          <w:iCs/>
          <w:lang w:val="hy-AM"/>
        </w:rPr>
        <w:t>ОСНОВНАЯ  ШКОЛА</w:t>
      </w:r>
      <w:proofErr w:type="gramEnd"/>
      <w:r w:rsidR="00164476">
        <w:rPr>
          <w:rFonts w:ascii="GHEA Grapalat" w:hAnsi="GHEA Grapalat"/>
          <w:b/>
          <w:bCs/>
          <w:iCs/>
          <w:lang w:val="hy-AM"/>
        </w:rPr>
        <w:t xml:space="preserve"> N 15 В ГЮМРИ</w:t>
      </w:r>
      <w:r w:rsidR="00E4354F">
        <w:rPr>
          <w:rFonts w:ascii="GHEA Grapalat" w:hAnsi="GHEA Grapalat"/>
          <w:b/>
          <w:bCs/>
          <w:iCs/>
          <w:lang w:val="hy-AM"/>
        </w:rPr>
        <w:t>» , ГНКО</w:t>
      </w:r>
      <w:r w:rsidR="00E4354F">
        <w:rPr>
          <w:rFonts w:ascii="GHEA Grapalat" w:hAnsi="GHEA Grapalat"/>
          <w:b/>
          <w:bCs/>
          <w:lang w:val="hy-AM"/>
        </w:rPr>
        <w:t xml:space="preserve"> </w:t>
      </w:r>
      <w:r w:rsidR="00E4354F">
        <w:rPr>
          <w:rFonts w:ascii="GHEA Grapalat" w:hAnsi="GHEA Grapalat"/>
        </w:rPr>
        <w:t>", которые сгруппированы в лоты "</w:t>
      </w:r>
      <w:r w:rsidR="00EA4330" w:rsidRPr="00EA4330">
        <w:rPr>
          <w:rFonts w:ascii="GHEA Grapalat" w:hAnsi="GHEA Grapalat"/>
        </w:rPr>
        <w:t>19</w:t>
      </w:r>
      <w:r w:rsidR="00E4354F">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349B3E9B" w14:textId="77777777" w:rsidTr="00AD432A">
        <w:trPr>
          <w:jc w:val="center"/>
        </w:trPr>
        <w:tc>
          <w:tcPr>
            <w:tcW w:w="2776" w:type="dxa"/>
            <w:gridSpan w:val="2"/>
            <w:vAlign w:val="center"/>
          </w:tcPr>
          <w:p w14:paraId="69F87D2A"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CE692D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19CA576" w14:textId="77777777" w:rsidTr="00AD432A">
        <w:trPr>
          <w:jc w:val="center"/>
        </w:trPr>
        <w:tc>
          <w:tcPr>
            <w:tcW w:w="1530" w:type="dxa"/>
            <w:vAlign w:val="center"/>
          </w:tcPr>
          <w:p w14:paraId="42BDA2B1"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01726BD"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1335CA40"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3856AB" w:rsidRPr="009044F1" w14:paraId="651DEEBE" w14:textId="77777777" w:rsidTr="00674610">
        <w:trPr>
          <w:jc w:val="center"/>
        </w:trPr>
        <w:tc>
          <w:tcPr>
            <w:tcW w:w="1530" w:type="dxa"/>
            <w:vAlign w:val="center"/>
          </w:tcPr>
          <w:p w14:paraId="41846771" w14:textId="77777777" w:rsidR="003856AB" w:rsidRPr="003870FE" w:rsidRDefault="003856AB" w:rsidP="003856AB">
            <w:pPr>
              <w:pStyle w:val="23"/>
              <w:widowControl w:val="0"/>
              <w:spacing w:line="240" w:lineRule="auto"/>
              <w:ind w:firstLine="0"/>
              <w:jc w:val="center"/>
              <w:rPr>
                <w:rFonts w:ascii="GHEA Grapalat" w:hAnsi="GHEA Grapalat"/>
              </w:rPr>
            </w:pPr>
            <w:r w:rsidRPr="003870FE">
              <w:rPr>
                <w:rFonts w:ascii="GHEA Grapalat" w:hAnsi="GHEA Grapalat"/>
              </w:rPr>
              <w:t>1</w:t>
            </w:r>
          </w:p>
        </w:tc>
        <w:tc>
          <w:tcPr>
            <w:tcW w:w="1246" w:type="dxa"/>
            <w:vAlign w:val="bottom"/>
          </w:tcPr>
          <w:p w14:paraId="0F813DF4" w14:textId="4CF5E352"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5400</w:t>
            </w:r>
          </w:p>
        </w:tc>
        <w:tc>
          <w:tcPr>
            <w:tcW w:w="6458" w:type="dxa"/>
          </w:tcPr>
          <w:p w14:paraId="6C326A1E" w14:textId="14D82C7C" w:rsidR="003856AB" w:rsidRPr="003B2C9C" w:rsidRDefault="003856AB" w:rsidP="003856AB">
            <w:pPr>
              <w:rPr>
                <w:rFonts w:ascii="GHEA Grapalat" w:hAnsi="GHEA Grapalat"/>
                <w:sz w:val="20"/>
                <w:szCs w:val="20"/>
              </w:rPr>
            </w:pPr>
            <w:r w:rsidRPr="003B2C9C">
              <w:rPr>
                <w:rFonts w:ascii="GHEA Grapalat" w:hAnsi="GHEA Grapalat"/>
                <w:sz w:val="20"/>
                <w:szCs w:val="20"/>
              </w:rPr>
              <w:t>Соль</w:t>
            </w:r>
          </w:p>
        </w:tc>
      </w:tr>
      <w:tr w:rsidR="003856AB" w:rsidRPr="009044F1" w14:paraId="0F2F2DEE" w14:textId="77777777" w:rsidTr="00674610">
        <w:trPr>
          <w:jc w:val="center"/>
        </w:trPr>
        <w:tc>
          <w:tcPr>
            <w:tcW w:w="1530" w:type="dxa"/>
            <w:vAlign w:val="center"/>
          </w:tcPr>
          <w:p w14:paraId="485CD3F4" w14:textId="77777777" w:rsidR="003856AB" w:rsidRPr="003870FE" w:rsidRDefault="003856AB" w:rsidP="003856AB">
            <w:pPr>
              <w:pStyle w:val="23"/>
              <w:widowControl w:val="0"/>
              <w:spacing w:line="240" w:lineRule="auto"/>
              <w:ind w:firstLine="0"/>
              <w:jc w:val="center"/>
              <w:rPr>
                <w:rFonts w:ascii="GHEA Grapalat" w:hAnsi="GHEA Grapalat"/>
              </w:rPr>
            </w:pPr>
            <w:r w:rsidRPr="003870FE">
              <w:rPr>
                <w:rFonts w:ascii="GHEA Grapalat" w:hAnsi="GHEA Grapalat"/>
              </w:rPr>
              <w:t>2</w:t>
            </w:r>
          </w:p>
        </w:tc>
        <w:tc>
          <w:tcPr>
            <w:tcW w:w="1246" w:type="dxa"/>
            <w:vAlign w:val="bottom"/>
          </w:tcPr>
          <w:p w14:paraId="2C3C04D1" w14:textId="03A5A711"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122400</w:t>
            </w:r>
          </w:p>
        </w:tc>
        <w:tc>
          <w:tcPr>
            <w:tcW w:w="6458" w:type="dxa"/>
          </w:tcPr>
          <w:p w14:paraId="1591A337" w14:textId="442F3C5B" w:rsidR="003856AB" w:rsidRPr="003B2C9C" w:rsidRDefault="003856AB" w:rsidP="003856AB">
            <w:pPr>
              <w:rPr>
                <w:rFonts w:ascii="GHEA Grapalat" w:hAnsi="GHEA Grapalat"/>
                <w:sz w:val="20"/>
                <w:szCs w:val="20"/>
              </w:rPr>
            </w:pPr>
            <w:r w:rsidRPr="003B2C9C">
              <w:rPr>
                <w:rFonts w:ascii="GHEA Grapalat" w:hAnsi="GHEA Grapalat"/>
                <w:sz w:val="20"/>
                <w:szCs w:val="20"/>
              </w:rPr>
              <w:t>Масло подсолнечное рафинированное (фильтрованное)</w:t>
            </w:r>
          </w:p>
        </w:tc>
      </w:tr>
      <w:tr w:rsidR="003856AB" w:rsidRPr="009044F1" w14:paraId="2418D33B" w14:textId="77777777" w:rsidTr="00674610">
        <w:trPr>
          <w:jc w:val="center"/>
        </w:trPr>
        <w:tc>
          <w:tcPr>
            <w:tcW w:w="1530" w:type="dxa"/>
            <w:vAlign w:val="center"/>
          </w:tcPr>
          <w:p w14:paraId="2001B8BD"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3</w:t>
            </w:r>
          </w:p>
        </w:tc>
        <w:tc>
          <w:tcPr>
            <w:tcW w:w="1246" w:type="dxa"/>
            <w:vAlign w:val="bottom"/>
          </w:tcPr>
          <w:p w14:paraId="7D18E3C1" w14:textId="7459865D"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103950</w:t>
            </w:r>
          </w:p>
        </w:tc>
        <w:tc>
          <w:tcPr>
            <w:tcW w:w="6458" w:type="dxa"/>
          </w:tcPr>
          <w:p w14:paraId="3EE64CB0" w14:textId="632B4872" w:rsidR="003856AB" w:rsidRPr="003B2C9C" w:rsidRDefault="003856AB" w:rsidP="003856AB">
            <w:pPr>
              <w:rPr>
                <w:rFonts w:ascii="GHEA Grapalat" w:hAnsi="GHEA Grapalat"/>
                <w:sz w:val="20"/>
                <w:szCs w:val="20"/>
              </w:rPr>
            </w:pPr>
            <w:r w:rsidRPr="003B2C9C">
              <w:rPr>
                <w:rFonts w:ascii="GHEA Grapalat" w:hAnsi="GHEA Grapalat"/>
                <w:sz w:val="20"/>
                <w:szCs w:val="20"/>
              </w:rPr>
              <w:t>Рис</w:t>
            </w:r>
          </w:p>
        </w:tc>
      </w:tr>
      <w:tr w:rsidR="003856AB" w:rsidRPr="009044F1" w14:paraId="79A14C9D" w14:textId="77777777" w:rsidTr="00674610">
        <w:trPr>
          <w:jc w:val="center"/>
        </w:trPr>
        <w:tc>
          <w:tcPr>
            <w:tcW w:w="1530" w:type="dxa"/>
            <w:vAlign w:val="center"/>
          </w:tcPr>
          <w:p w14:paraId="676C495C"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4</w:t>
            </w:r>
          </w:p>
        </w:tc>
        <w:tc>
          <w:tcPr>
            <w:tcW w:w="1246" w:type="dxa"/>
            <w:vAlign w:val="bottom"/>
          </w:tcPr>
          <w:p w14:paraId="404740D6" w14:textId="5F8E2601"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35100</w:t>
            </w:r>
          </w:p>
        </w:tc>
        <w:tc>
          <w:tcPr>
            <w:tcW w:w="6458" w:type="dxa"/>
          </w:tcPr>
          <w:p w14:paraId="088F3999" w14:textId="0E873201" w:rsidR="003856AB" w:rsidRPr="003B2C9C" w:rsidRDefault="003856AB" w:rsidP="003856AB">
            <w:pPr>
              <w:rPr>
                <w:rFonts w:ascii="GHEA Grapalat" w:hAnsi="GHEA Grapalat"/>
                <w:sz w:val="20"/>
                <w:szCs w:val="20"/>
              </w:rPr>
            </w:pPr>
            <w:r w:rsidRPr="003B2C9C">
              <w:rPr>
                <w:rFonts w:ascii="GHEA Grapalat" w:hAnsi="GHEA Grapalat"/>
                <w:sz w:val="20"/>
                <w:szCs w:val="20"/>
              </w:rPr>
              <w:t>Морковь</w:t>
            </w:r>
          </w:p>
        </w:tc>
      </w:tr>
      <w:tr w:rsidR="003856AB" w:rsidRPr="009044F1" w14:paraId="44E19973" w14:textId="77777777" w:rsidTr="00674610">
        <w:trPr>
          <w:jc w:val="center"/>
        </w:trPr>
        <w:tc>
          <w:tcPr>
            <w:tcW w:w="1530" w:type="dxa"/>
            <w:vAlign w:val="center"/>
          </w:tcPr>
          <w:p w14:paraId="3C051F6B"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5</w:t>
            </w:r>
          </w:p>
        </w:tc>
        <w:tc>
          <w:tcPr>
            <w:tcW w:w="1246" w:type="dxa"/>
            <w:vAlign w:val="bottom"/>
          </w:tcPr>
          <w:p w14:paraId="2B93136E" w14:textId="30718750"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90850</w:t>
            </w:r>
          </w:p>
        </w:tc>
        <w:tc>
          <w:tcPr>
            <w:tcW w:w="6458" w:type="dxa"/>
          </w:tcPr>
          <w:p w14:paraId="445D2858" w14:textId="73961C1D" w:rsidR="003856AB" w:rsidRPr="003B2C9C" w:rsidRDefault="003856AB" w:rsidP="003856AB">
            <w:pPr>
              <w:rPr>
                <w:rFonts w:ascii="GHEA Grapalat" w:hAnsi="GHEA Grapalat"/>
                <w:sz w:val="20"/>
                <w:szCs w:val="20"/>
              </w:rPr>
            </w:pPr>
            <w:r w:rsidRPr="003B2C9C">
              <w:rPr>
                <w:rFonts w:ascii="GHEA Grapalat" w:hAnsi="GHEA Grapalat"/>
                <w:sz w:val="20"/>
                <w:szCs w:val="20"/>
              </w:rPr>
              <w:t>Фасоль целая</w:t>
            </w:r>
          </w:p>
        </w:tc>
      </w:tr>
      <w:tr w:rsidR="003856AB" w:rsidRPr="009044F1" w14:paraId="4B9C7155" w14:textId="77777777" w:rsidTr="00674610">
        <w:trPr>
          <w:jc w:val="center"/>
        </w:trPr>
        <w:tc>
          <w:tcPr>
            <w:tcW w:w="1530" w:type="dxa"/>
            <w:vAlign w:val="center"/>
          </w:tcPr>
          <w:p w14:paraId="1DC8B6AF"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6</w:t>
            </w:r>
          </w:p>
        </w:tc>
        <w:tc>
          <w:tcPr>
            <w:tcW w:w="1246" w:type="dxa"/>
            <w:vAlign w:val="bottom"/>
          </w:tcPr>
          <w:p w14:paraId="38150C40" w14:textId="33BC0421"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220640</w:t>
            </w:r>
          </w:p>
        </w:tc>
        <w:tc>
          <w:tcPr>
            <w:tcW w:w="6458" w:type="dxa"/>
          </w:tcPr>
          <w:p w14:paraId="1A83C154" w14:textId="60C176E0" w:rsidR="003856AB" w:rsidRPr="003B2C9C" w:rsidRDefault="003856AB" w:rsidP="003856AB">
            <w:pPr>
              <w:rPr>
                <w:rFonts w:ascii="GHEA Grapalat" w:hAnsi="GHEA Grapalat"/>
                <w:sz w:val="20"/>
                <w:szCs w:val="20"/>
              </w:rPr>
            </w:pPr>
            <w:r w:rsidRPr="003B2C9C">
              <w:rPr>
                <w:rFonts w:ascii="GHEA Grapalat" w:hAnsi="GHEA Grapalat"/>
                <w:sz w:val="20"/>
                <w:szCs w:val="20"/>
              </w:rPr>
              <w:t>Яблоко</w:t>
            </w:r>
          </w:p>
        </w:tc>
      </w:tr>
      <w:tr w:rsidR="003856AB" w:rsidRPr="009044F1" w14:paraId="09E8AF24" w14:textId="77777777" w:rsidTr="00674610">
        <w:trPr>
          <w:jc w:val="center"/>
        </w:trPr>
        <w:tc>
          <w:tcPr>
            <w:tcW w:w="1530" w:type="dxa"/>
            <w:vAlign w:val="center"/>
          </w:tcPr>
          <w:p w14:paraId="4BB49E19"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7</w:t>
            </w:r>
          </w:p>
        </w:tc>
        <w:tc>
          <w:tcPr>
            <w:tcW w:w="1246" w:type="dxa"/>
            <w:vAlign w:val="bottom"/>
          </w:tcPr>
          <w:p w14:paraId="6B220536" w14:textId="7BB21834"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134000</w:t>
            </w:r>
          </w:p>
        </w:tc>
        <w:tc>
          <w:tcPr>
            <w:tcW w:w="6458" w:type="dxa"/>
          </w:tcPr>
          <w:p w14:paraId="132EEA8C" w14:textId="78FA5067" w:rsidR="003856AB" w:rsidRPr="003B2C9C" w:rsidRDefault="003856AB" w:rsidP="003856AB">
            <w:pPr>
              <w:rPr>
                <w:rFonts w:ascii="GHEA Grapalat" w:hAnsi="GHEA Grapalat"/>
                <w:sz w:val="20"/>
                <w:szCs w:val="20"/>
              </w:rPr>
            </w:pPr>
            <w:r w:rsidRPr="003B2C9C">
              <w:rPr>
                <w:rFonts w:ascii="GHEA Grapalat" w:hAnsi="GHEA Grapalat"/>
                <w:sz w:val="20"/>
                <w:szCs w:val="20"/>
              </w:rPr>
              <w:t>Капуста</w:t>
            </w:r>
          </w:p>
        </w:tc>
      </w:tr>
      <w:tr w:rsidR="003856AB" w:rsidRPr="009044F1" w14:paraId="31F16902" w14:textId="77777777" w:rsidTr="00674610">
        <w:trPr>
          <w:jc w:val="center"/>
        </w:trPr>
        <w:tc>
          <w:tcPr>
            <w:tcW w:w="1530" w:type="dxa"/>
            <w:vAlign w:val="center"/>
          </w:tcPr>
          <w:p w14:paraId="3E93A6FC"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8</w:t>
            </w:r>
          </w:p>
        </w:tc>
        <w:tc>
          <w:tcPr>
            <w:tcW w:w="1246" w:type="dxa"/>
            <w:vAlign w:val="bottom"/>
          </w:tcPr>
          <w:p w14:paraId="4179E026" w14:textId="0C412AF7"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21300</w:t>
            </w:r>
          </w:p>
        </w:tc>
        <w:tc>
          <w:tcPr>
            <w:tcW w:w="6458" w:type="dxa"/>
          </w:tcPr>
          <w:p w14:paraId="7B98DA08" w14:textId="35EB883D" w:rsidR="003856AB" w:rsidRPr="003B2C9C" w:rsidRDefault="003856AB" w:rsidP="003856AB">
            <w:pPr>
              <w:rPr>
                <w:rFonts w:ascii="GHEA Grapalat" w:hAnsi="GHEA Grapalat"/>
                <w:sz w:val="20"/>
                <w:szCs w:val="20"/>
              </w:rPr>
            </w:pPr>
            <w:r w:rsidRPr="003B2C9C">
              <w:rPr>
                <w:rFonts w:ascii="GHEA Grapalat" w:hAnsi="GHEA Grapalat"/>
                <w:sz w:val="20"/>
                <w:szCs w:val="20"/>
              </w:rPr>
              <w:t>Говядина</w:t>
            </w:r>
          </w:p>
        </w:tc>
      </w:tr>
      <w:tr w:rsidR="003856AB" w:rsidRPr="009044F1" w14:paraId="338E2DF3" w14:textId="77777777" w:rsidTr="00674610">
        <w:trPr>
          <w:jc w:val="center"/>
        </w:trPr>
        <w:tc>
          <w:tcPr>
            <w:tcW w:w="1530" w:type="dxa"/>
            <w:vAlign w:val="center"/>
          </w:tcPr>
          <w:p w14:paraId="15562E32"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9</w:t>
            </w:r>
          </w:p>
        </w:tc>
        <w:tc>
          <w:tcPr>
            <w:tcW w:w="1246" w:type="dxa"/>
            <w:vAlign w:val="bottom"/>
          </w:tcPr>
          <w:p w14:paraId="2636FE0C" w14:textId="713D581C"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37800</w:t>
            </w:r>
          </w:p>
        </w:tc>
        <w:tc>
          <w:tcPr>
            <w:tcW w:w="6458" w:type="dxa"/>
          </w:tcPr>
          <w:p w14:paraId="26BCC995" w14:textId="27D659B6" w:rsidR="003856AB" w:rsidRPr="003B2C9C" w:rsidRDefault="003856AB" w:rsidP="003856AB">
            <w:pPr>
              <w:rPr>
                <w:rFonts w:ascii="GHEA Grapalat" w:hAnsi="GHEA Grapalat"/>
                <w:sz w:val="20"/>
                <w:szCs w:val="20"/>
              </w:rPr>
            </w:pPr>
            <w:r w:rsidRPr="003B2C9C">
              <w:rPr>
                <w:rFonts w:ascii="GHEA Grapalat" w:hAnsi="GHEA Grapalat"/>
                <w:sz w:val="20"/>
                <w:szCs w:val="20"/>
              </w:rPr>
              <w:t>Картофель</w:t>
            </w:r>
          </w:p>
        </w:tc>
      </w:tr>
      <w:tr w:rsidR="003856AB" w:rsidRPr="009044F1" w14:paraId="4CDB152F" w14:textId="77777777" w:rsidTr="00674610">
        <w:trPr>
          <w:jc w:val="center"/>
        </w:trPr>
        <w:tc>
          <w:tcPr>
            <w:tcW w:w="1530" w:type="dxa"/>
            <w:vAlign w:val="center"/>
          </w:tcPr>
          <w:p w14:paraId="70858E6E"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10</w:t>
            </w:r>
          </w:p>
        </w:tc>
        <w:tc>
          <w:tcPr>
            <w:tcW w:w="1246" w:type="dxa"/>
            <w:vAlign w:val="bottom"/>
          </w:tcPr>
          <w:p w14:paraId="4EB5F2EB" w14:textId="56649397"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387100</w:t>
            </w:r>
          </w:p>
        </w:tc>
        <w:tc>
          <w:tcPr>
            <w:tcW w:w="6458" w:type="dxa"/>
          </w:tcPr>
          <w:p w14:paraId="3534FD02" w14:textId="653C74E1" w:rsidR="003856AB" w:rsidRPr="003B2C9C" w:rsidRDefault="003856AB" w:rsidP="003856AB">
            <w:pPr>
              <w:rPr>
                <w:rFonts w:ascii="GHEA Grapalat" w:hAnsi="GHEA Grapalat"/>
                <w:sz w:val="20"/>
                <w:szCs w:val="20"/>
              </w:rPr>
            </w:pPr>
            <w:r w:rsidRPr="003B2C9C">
              <w:rPr>
                <w:rFonts w:ascii="GHEA Grapalat" w:hAnsi="GHEA Grapalat"/>
                <w:sz w:val="20"/>
                <w:szCs w:val="20"/>
              </w:rPr>
              <w:t>Куриная грудка</w:t>
            </w:r>
          </w:p>
        </w:tc>
      </w:tr>
      <w:tr w:rsidR="003856AB" w:rsidRPr="009044F1" w14:paraId="462E73C0" w14:textId="77777777" w:rsidTr="00674610">
        <w:trPr>
          <w:jc w:val="center"/>
        </w:trPr>
        <w:tc>
          <w:tcPr>
            <w:tcW w:w="1530" w:type="dxa"/>
            <w:vAlign w:val="center"/>
          </w:tcPr>
          <w:p w14:paraId="0BC895A7"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11</w:t>
            </w:r>
          </w:p>
        </w:tc>
        <w:tc>
          <w:tcPr>
            <w:tcW w:w="1246" w:type="dxa"/>
            <w:vAlign w:val="bottom"/>
          </w:tcPr>
          <w:p w14:paraId="2921D886" w14:textId="7EFB4BF1"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401540</w:t>
            </w:r>
          </w:p>
        </w:tc>
        <w:tc>
          <w:tcPr>
            <w:tcW w:w="6458" w:type="dxa"/>
          </w:tcPr>
          <w:p w14:paraId="127C50A5" w14:textId="5B5CCCCE" w:rsidR="003856AB" w:rsidRPr="003B2C9C" w:rsidRDefault="003856AB" w:rsidP="003856AB">
            <w:pPr>
              <w:rPr>
                <w:rFonts w:ascii="GHEA Grapalat" w:hAnsi="GHEA Grapalat"/>
                <w:sz w:val="20"/>
                <w:szCs w:val="20"/>
              </w:rPr>
            </w:pPr>
            <w:r w:rsidRPr="003B2C9C">
              <w:rPr>
                <w:rFonts w:ascii="GHEA Grapalat" w:hAnsi="GHEA Grapalat"/>
                <w:sz w:val="20"/>
                <w:szCs w:val="20"/>
              </w:rPr>
              <w:t>Хлеб</w:t>
            </w:r>
          </w:p>
        </w:tc>
      </w:tr>
      <w:tr w:rsidR="003856AB" w:rsidRPr="009044F1" w14:paraId="34923974" w14:textId="77777777" w:rsidTr="00674610">
        <w:trPr>
          <w:jc w:val="center"/>
        </w:trPr>
        <w:tc>
          <w:tcPr>
            <w:tcW w:w="1530" w:type="dxa"/>
            <w:vAlign w:val="center"/>
          </w:tcPr>
          <w:p w14:paraId="7F1B7439"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12</w:t>
            </w:r>
          </w:p>
        </w:tc>
        <w:tc>
          <w:tcPr>
            <w:tcW w:w="1246" w:type="dxa"/>
            <w:vAlign w:val="bottom"/>
          </w:tcPr>
          <w:p w14:paraId="5B46A8FD" w14:textId="762CDC26"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86900</w:t>
            </w:r>
          </w:p>
        </w:tc>
        <w:tc>
          <w:tcPr>
            <w:tcW w:w="6458" w:type="dxa"/>
          </w:tcPr>
          <w:p w14:paraId="40CDDC89" w14:textId="1229D859" w:rsidR="003856AB" w:rsidRPr="003B2C9C" w:rsidRDefault="003856AB" w:rsidP="003856AB">
            <w:pPr>
              <w:rPr>
                <w:rFonts w:ascii="GHEA Grapalat" w:hAnsi="GHEA Grapalat"/>
                <w:sz w:val="20"/>
                <w:szCs w:val="20"/>
              </w:rPr>
            </w:pPr>
            <w:r w:rsidRPr="003B2C9C">
              <w:rPr>
                <w:rFonts w:ascii="GHEA Grapalat" w:hAnsi="GHEA Grapalat"/>
                <w:sz w:val="20"/>
                <w:szCs w:val="20"/>
              </w:rPr>
              <w:t>Гречка</w:t>
            </w:r>
          </w:p>
        </w:tc>
      </w:tr>
      <w:tr w:rsidR="003856AB" w:rsidRPr="009044F1" w14:paraId="137D20CD" w14:textId="77777777" w:rsidTr="00674610">
        <w:trPr>
          <w:jc w:val="center"/>
        </w:trPr>
        <w:tc>
          <w:tcPr>
            <w:tcW w:w="1530" w:type="dxa"/>
            <w:vAlign w:val="center"/>
          </w:tcPr>
          <w:p w14:paraId="68B2EE21"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13</w:t>
            </w:r>
          </w:p>
        </w:tc>
        <w:tc>
          <w:tcPr>
            <w:tcW w:w="1246" w:type="dxa"/>
            <w:vAlign w:val="bottom"/>
          </w:tcPr>
          <w:p w14:paraId="336663C5" w14:textId="41A972C1"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204750</w:t>
            </w:r>
          </w:p>
        </w:tc>
        <w:tc>
          <w:tcPr>
            <w:tcW w:w="6458" w:type="dxa"/>
          </w:tcPr>
          <w:p w14:paraId="7A0E591A" w14:textId="6A5D9C2E" w:rsidR="003856AB" w:rsidRPr="003B2C9C" w:rsidRDefault="003856AB" w:rsidP="003856AB">
            <w:pPr>
              <w:rPr>
                <w:rFonts w:ascii="GHEA Grapalat" w:hAnsi="GHEA Grapalat"/>
                <w:sz w:val="20"/>
                <w:szCs w:val="20"/>
              </w:rPr>
            </w:pPr>
            <w:r w:rsidRPr="003B2C9C">
              <w:rPr>
                <w:rFonts w:ascii="GHEA Grapalat" w:hAnsi="GHEA Grapalat"/>
                <w:sz w:val="20"/>
                <w:szCs w:val="20"/>
              </w:rPr>
              <w:t>Яйца</w:t>
            </w:r>
          </w:p>
        </w:tc>
      </w:tr>
      <w:tr w:rsidR="003856AB" w:rsidRPr="009044F1" w14:paraId="3BC05C66" w14:textId="77777777" w:rsidTr="00674610">
        <w:trPr>
          <w:jc w:val="center"/>
        </w:trPr>
        <w:tc>
          <w:tcPr>
            <w:tcW w:w="1530" w:type="dxa"/>
            <w:vAlign w:val="center"/>
          </w:tcPr>
          <w:p w14:paraId="426010BE"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14</w:t>
            </w:r>
          </w:p>
        </w:tc>
        <w:tc>
          <w:tcPr>
            <w:tcW w:w="1246" w:type="dxa"/>
            <w:vAlign w:val="bottom"/>
          </w:tcPr>
          <w:p w14:paraId="7A6F32AB" w14:textId="614F1B21"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58820</w:t>
            </w:r>
          </w:p>
        </w:tc>
        <w:tc>
          <w:tcPr>
            <w:tcW w:w="6458" w:type="dxa"/>
          </w:tcPr>
          <w:p w14:paraId="16F7CEAC" w14:textId="243D865A" w:rsidR="003856AB" w:rsidRPr="003B2C9C" w:rsidRDefault="003856AB" w:rsidP="003856AB">
            <w:pPr>
              <w:rPr>
                <w:rFonts w:ascii="GHEA Grapalat" w:hAnsi="GHEA Grapalat"/>
                <w:sz w:val="20"/>
                <w:szCs w:val="20"/>
              </w:rPr>
            </w:pPr>
            <w:r w:rsidRPr="003B2C9C">
              <w:rPr>
                <w:rFonts w:ascii="GHEA Grapalat" w:hAnsi="GHEA Grapalat"/>
                <w:sz w:val="20"/>
                <w:szCs w:val="20"/>
              </w:rPr>
              <w:t>Макароны</w:t>
            </w:r>
          </w:p>
        </w:tc>
      </w:tr>
      <w:tr w:rsidR="003856AB" w:rsidRPr="009044F1" w14:paraId="1E8D37CA" w14:textId="77777777" w:rsidTr="00674610">
        <w:trPr>
          <w:jc w:val="center"/>
        </w:trPr>
        <w:tc>
          <w:tcPr>
            <w:tcW w:w="1530" w:type="dxa"/>
            <w:vAlign w:val="center"/>
          </w:tcPr>
          <w:p w14:paraId="5DA58C92"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15</w:t>
            </w:r>
          </w:p>
        </w:tc>
        <w:tc>
          <w:tcPr>
            <w:tcW w:w="1246" w:type="dxa"/>
            <w:vAlign w:val="bottom"/>
          </w:tcPr>
          <w:p w14:paraId="330E9CE0" w14:textId="0C8AB23F"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33180</w:t>
            </w:r>
          </w:p>
        </w:tc>
        <w:tc>
          <w:tcPr>
            <w:tcW w:w="6458" w:type="dxa"/>
          </w:tcPr>
          <w:p w14:paraId="52A4FD10" w14:textId="6757E4EA" w:rsidR="003856AB" w:rsidRPr="003B2C9C" w:rsidRDefault="003856AB" w:rsidP="003856AB">
            <w:pPr>
              <w:rPr>
                <w:rFonts w:ascii="GHEA Grapalat" w:hAnsi="GHEA Grapalat"/>
                <w:sz w:val="20"/>
                <w:szCs w:val="20"/>
              </w:rPr>
            </w:pPr>
            <w:r w:rsidRPr="003B2C9C">
              <w:rPr>
                <w:rFonts w:ascii="GHEA Grapalat" w:hAnsi="GHEA Grapalat"/>
                <w:sz w:val="20"/>
                <w:szCs w:val="20"/>
              </w:rPr>
              <w:t>Горох</w:t>
            </w:r>
          </w:p>
        </w:tc>
      </w:tr>
      <w:tr w:rsidR="003856AB" w:rsidRPr="009044F1" w14:paraId="2837A094" w14:textId="77777777" w:rsidTr="00674610">
        <w:trPr>
          <w:jc w:val="center"/>
        </w:trPr>
        <w:tc>
          <w:tcPr>
            <w:tcW w:w="1530" w:type="dxa"/>
            <w:vAlign w:val="center"/>
          </w:tcPr>
          <w:p w14:paraId="2AA20638"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16</w:t>
            </w:r>
          </w:p>
        </w:tc>
        <w:tc>
          <w:tcPr>
            <w:tcW w:w="1246" w:type="dxa"/>
            <w:vAlign w:val="bottom"/>
          </w:tcPr>
          <w:p w14:paraId="24D550E9" w14:textId="4671C71B"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59250</w:t>
            </w:r>
          </w:p>
        </w:tc>
        <w:tc>
          <w:tcPr>
            <w:tcW w:w="6458" w:type="dxa"/>
          </w:tcPr>
          <w:p w14:paraId="268DC7D3" w14:textId="31F5C405" w:rsidR="003856AB" w:rsidRPr="003B2C9C" w:rsidRDefault="003856AB" w:rsidP="003856AB">
            <w:pPr>
              <w:rPr>
                <w:rFonts w:ascii="GHEA Grapalat" w:hAnsi="GHEA Grapalat"/>
                <w:sz w:val="20"/>
                <w:szCs w:val="20"/>
              </w:rPr>
            </w:pPr>
            <w:r w:rsidRPr="003B2C9C">
              <w:rPr>
                <w:rFonts w:ascii="GHEA Grapalat" w:hAnsi="GHEA Grapalat"/>
                <w:sz w:val="20"/>
                <w:szCs w:val="20"/>
              </w:rPr>
              <w:t>Чечевица</w:t>
            </w:r>
          </w:p>
        </w:tc>
      </w:tr>
      <w:tr w:rsidR="003856AB" w:rsidRPr="009044F1" w14:paraId="537D707C" w14:textId="77777777" w:rsidTr="00674610">
        <w:trPr>
          <w:jc w:val="center"/>
        </w:trPr>
        <w:tc>
          <w:tcPr>
            <w:tcW w:w="1530" w:type="dxa"/>
            <w:vAlign w:val="center"/>
          </w:tcPr>
          <w:p w14:paraId="791806B5"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17</w:t>
            </w:r>
          </w:p>
        </w:tc>
        <w:tc>
          <w:tcPr>
            <w:tcW w:w="1246" w:type="dxa"/>
            <w:vAlign w:val="bottom"/>
          </w:tcPr>
          <w:p w14:paraId="29C64FC2" w14:textId="3A7302E2"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312400</w:t>
            </w:r>
          </w:p>
        </w:tc>
        <w:tc>
          <w:tcPr>
            <w:tcW w:w="6458" w:type="dxa"/>
          </w:tcPr>
          <w:p w14:paraId="37EE7EA6" w14:textId="3C6DB395" w:rsidR="003856AB" w:rsidRPr="003B2C9C" w:rsidRDefault="003856AB" w:rsidP="003856AB">
            <w:pPr>
              <w:rPr>
                <w:rFonts w:ascii="GHEA Grapalat" w:hAnsi="GHEA Grapalat"/>
                <w:sz w:val="20"/>
                <w:szCs w:val="20"/>
              </w:rPr>
            </w:pPr>
            <w:r w:rsidRPr="003B2C9C">
              <w:rPr>
                <w:rFonts w:ascii="GHEA Grapalat" w:hAnsi="GHEA Grapalat"/>
                <w:sz w:val="20"/>
                <w:szCs w:val="20"/>
              </w:rPr>
              <w:t>Сыр</w:t>
            </w:r>
          </w:p>
        </w:tc>
      </w:tr>
      <w:tr w:rsidR="003856AB" w:rsidRPr="009044F1" w14:paraId="6E28FBC8" w14:textId="77777777" w:rsidTr="00674610">
        <w:trPr>
          <w:jc w:val="center"/>
        </w:trPr>
        <w:tc>
          <w:tcPr>
            <w:tcW w:w="1530" w:type="dxa"/>
            <w:vAlign w:val="center"/>
          </w:tcPr>
          <w:p w14:paraId="0E511825"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18</w:t>
            </w:r>
          </w:p>
        </w:tc>
        <w:tc>
          <w:tcPr>
            <w:tcW w:w="1246" w:type="dxa"/>
            <w:vAlign w:val="bottom"/>
          </w:tcPr>
          <w:p w14:paraId="581807C6" w14:textId="339BAD6D" w:rsidR="003856AB" w:rsidRPr="003856AB" w:rsidRDefault="003856AB" w:rsidP="003856AB">
            <w:pPr>
              <w:jc w:val="center"/>
              <w:rPr>
                <w:rFonts w:ascii="GHEA Grapalat" w:hAnsi="GHEA Grapalat"/>
                <w:sz w:val="20"/>
                <w:szCs w:val="20"/>
                <w:lang w:val="hy-AM"/>
              </w:rPr>
            </w:pPr>
            <w:r w:rsidRPr="003856AB">
              <w:rPr>
                <w:rFonts w:ascii="GHEA Grapalat" w:hAnsi="GHEA Grapalat" w:cs="Calibri"/>
                <w:color w:val="000000"/>
                <w:sz w:val="20"/>
                <w:szCs w:val="20"/>
              </w:rPr>
              <w:t>52250</w:t>
            </w:r>
          </w:p>
        </w:tc>
        <w:tc>
          <w:tcPr>
            <w:tcW w:w="6458" w:type="dxa"/>
          </w:tcPr>
          <w:p w14:paraId="2CEF29F2" w14:textId="578F24B5" w:rsidR="003856AB" w:rsidRPr="003B2C9C" w:rsidRDefault="003856AB" w:rsidP="003856AB">
            <w:pPr>
              <w:rPr>
                <w:rFonts w:ascii="GHEA Grapalat" w:hAnsi="GHEA Grapalat"/>
                <w:sz w:val="20"/>
                <w:szCs w:val="20"/>
              </w:rPr>
            </w:pPr>
            <w:r w:rsidRPr="003B2C9C">
              <w:rPr>
                <w:rFonts w:ascii="GHEA Grapalat" w:hAnsi="GHEA Grapalat"/>
                <w:sz w:val="20"/>
                <w:szCs w:val="20"/>
              </w:rPr>
              <w:t>Йогурт</w:t>
            </w:r>
          </w:p>
        </w:tc>
      </w:tr>
      <w:tr w:rsidR="003856AB" w:rsidRPr="009044F1" w14:paraId="666361D6" w14:textId="77777777" w:rsidTr="00674610">
        <w:trPr>
          <w:jc w:val="center"/>
        </w:trPr>
        <w:tc>
          <w:tcPr>
            <w:tcW w:w="1530" w:type="dxa"/>
            <w:vAlign w:val="center"/>
          </w:tcPr>
          <w:p w14:paraId="355023D0" w14:textId="77777777" w:rsidR="003856AB" w:rsidRPr="003870FE" w:rsidRDefault="003856AB" w:rsidP="003856AB">
            <w:pPr>
              <w:pStyle w:val="23"/>
              <w:widowControl w:val="0"/>
              <w:spacing w:line="240" w:lineRule="auto"/>
              <w:ind w:firstLine="0"/>
              <w:jc w:val="center"/>
              <w:rPr>
                <w:rFonts w:ascii="GHEA Grapalat" w:hAnsi="GHEA Grapalat"/>
                <w:lang w:val="hy-AM"/>
              </w:rPr>
            </w:pPr>
            <w:r w:rsidRPr="003870FE">
              <w:rPr>
                <w:rFonts w:ascii="GHEA Grapalat" w:hAnsi="GHEA Grapalat"/>
                <w:lang w:val="hy-AM"/>
              </w:rPr>
              <w:t>19</w:t>
            </w:r>
          </w:p>
        </w:tc>
        <w:tc>
          <w:tcPr>
            <w:tcW w:w="1246" w:type="dxa"/>
            <w:vAlign w:val="bottom"/>
          </w:tcPr>
          <w:p w14:paraId="5E7ABBA7" w14:textId="4C7B1257" w:rsidR="003856AB" w:rsidRPr="003856AB" w:rsidRDefault="003856AB" w:rsidP="003856AB">
            <w:pPr>
              <w:jc w:val="center"/>
              <w:rPr>
                <w:rFonts w:ascii="GHEA Grapalat" w:hAnsi="GHEA Grapalat"/>
                <w:sz w:val="20"/>
                <w:szCs w:val="20"/>
              </w:rPr>
            </w:pPr>
            <w:r w:rsidRPr="003856AB">
              <w:rPr>
                <w:rFonts w:ascii="GHEA Grapalat" w:hAnsi="GHEA Grapalat" w:cs="Calibri"/>
                <w:color w:val="000000"/>
                <w:sz w:val="20"/>
                <w:szCs w:val="20"/>
              </w:rPr>
              <w:t>7500</w:t>
            </w:r>
          </w:p>
        </w:tc>
        <w:tc>
          <w:tcPr>
            <w:tcW w:w="6458" w:type="dxa"/>
          </w:tcPr>
          <w:p w14:paraId="257DCE63" w14:textId="29801BD5" w:rsidR="003856AB" w:rsidRPr="003B2C9C" w:rsidRDefault="003856AB" w:rsidP="003856AB">
            <w:pPr>
              <w:rPr>
                <w:rFonts w:ascii="GHEA Grapalat" w:hAnsi="GHEA Grapalat"/>
                <w:sz w:val="20"/>
                <w:szCs w:val="20"/>
              </w:rPr>
            </w:pPr>
            <w:r w:rsidRPr="003B2C9C">
              <w:rPr>
                <w:rFonts w:ascii="GHEA Grapalat" w:hAnsi="GHEA Grapalat"/>
                <w:sz w:val="20"/>
                <w:szCs w:val="20"/>
              </w:rPr>
              <w:t>Тёртый красный болгарский перец</w:t>
            </w:r>
          </w:p>
        </w:tc>
      </w:tr>
    </w:tbl>
    <w:p w14:paraId="3E08A9A0"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D602F39" w14:textId="77777777" w:rsidR="00096865" w:rsidRPr="009044F1" w:rsidRDefault="00096865" w:rsidP="00B46D58">
      <w:pPr>
        <w:widowControl w:val="0"/>
        <w:spacing w:after="160"/>
        <w:ind w:firstLine="567"/>
        <w:jc w:val="center"/>
        <w:rPr>
          <w:rFonts w:ascii="GHEA Grapalat" w:hAnsi="GHEA Grapalat" w:cs="Sylfaen"/>
          <w:i/>
        </w:rPr>
      </w:pPr>
    </w:p>
    <w:p w14:paraId="1E007E38"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F6DC06"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063961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780D362"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743A1BD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744AC2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31ACDE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659B7C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ED768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E8522A"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A4CF2D"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5EACDAD8"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854871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DCEF8B6"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18282DEB"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765501"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4EA7EF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BAAC03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9CD54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BAEA9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6A3FA7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BCCE75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ED2A0BE"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16D95D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4194DA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C54B5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0E77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BC49DD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50E8EF2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132B24C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792F957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18559D5"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3D4205C"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60D784" w14:textId="125E99AE" w:rsidR="00E36842" w:rsidRDefault="00C366B6" w:rsidP="00E36842">
      <w:pPr>
        <w:widowControl w:val="0"/>
        <w:spacing w:after="160"/>
        <w:jc w:val="center"/>
        <w:rPr>
          <w:rFonts w:ascii="GHEA Grapalat" w:hAnsi="GHEA Grapalat" w:cs="Arial"/>
          <w:b/>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E36842" w:rsidRPr="00E36842">
        <w:rPr>
          <w:rFonts w:ascii="GHEA Grapalat" w:hAnsi="GHEA Grapalat"/>
          <w:b/>
        </w:rPr>
        <w:t xml:space="preserve"> </w:t>
      </w:r>
      <w:r w:rsidR="00E36842">
        <w:rPr>
          <w:rFonts w:ascii="GHEA Grapalat" w:hAnsi="GHEA Grapalat"/>
          <w:b/>
        </w:rPr>
        <w:t xml:space="preserve">3. РАЗЪЯСНЕНИЕ ПРИГЛАШЕНИЯ </w:t>
      </w:r>
      <w:r w:rsidR="00E36842">
        <w:rPr>
          <w:rFonts w:ascii="GHEA Grapalat" w:hAnsi="GHEA Grapalat"/>
          <w:b/>
        </w:rPr>
        <w:br/>
        <w:t xml:space="preserve">И ПОРЯДОК ВНЕСЕНИЯ ИЗМЕНЕНИЯ В ПРИГЛАШЕНИЕ </w:t>
      </w:r>
    </w:p>
    <w:p w14:paraId="4538B440"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2B67D82A" w14:textId="77777777" w:rsidR="00E36842" w:rsidRDefault="00E36842" w:rsidP="00E36842">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Pr>
          <w:rFonts w:ascii="GHEA Grapalat" w:hAnsi="GHEA Grapalat"/>
        </w:rPr>
        <w:t xml:space="preserve">. </w:t>
      </w:r>
    </w:p>
    <w:p w14:paraId="49DC7FB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B1CCC74"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w:t>
      </w:r>
      <w:r>
        <w:rPr>
          <w:rFonts w:ascii="GHEA Grapalat" w:hAnsi="GHEA Grapalat"/>
        </w:rPr>
        <w:t>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ADC355E"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3CF8059B"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 Кажд</w:t>
      </w:r>
      <w:proofErr w:type="spellStart"/>
      <w:r>
        <w:rPr>
          <w:rFonts w:ascii="GHEA Grapalat" w:hAnsi="GHEA Grapalat"/>
        </w:rPr>
        <w:t>ое</w:t>
      </w:r>
      <w:proofErr w:type="spellEnd"/>
      <w:r>
        <w:rPr>
          <w:rFonts w:ascii="GHEA Grapalat" w:hAnsi="GHEA Grapalat"/>
        </w:rPr>
        <w:t xml:space="preserve">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1FBD677" w14:textId="77777777" w:rsidR="00E36842" w:rsidRDefault="00E36842" w:rsidP="00E36842">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Pr>
          <w:rFonts w:ascii="GHEA Grapalat" w:hAnsi="GHEA Grapalat"/>
        </w:rPr>
        <w:t xml:space="preserve">. </w:t>
      </w:r>
    </w:p>
    <w:p w14:paraId="055F4DD4" w14:textId="77777777" w:rsidR="00E36842" w:rsidRDefault="00E36842" w:rsidP="00E36842">
      <w:pPr>
        <w:widowControl w:val="0"/>
        <w:spacing w:after="160"/>
        <w:jc w:val="center"/>
        <w:rPr>
          <w:rFonts w:ascii="GHEA Grapalat" w:hAnsi="GHEA Grapalat"/>
          <w:b/>
        </w:rPr>
      </w:pPr>
    </w:p>
    <w:p w14:paraId="34397324" w14:textId="77777777" w:rsidR="00E36842" w:rsidRDefault="00E36842" w:rsidP="00E36842">
      <w:pPr>
        <w:widowControl w:val="0"/>
        <w:spacing w:after="160"/>
        <w:jc w:val="center"/>
        <w:rPr>
          <w:rFonts w:ascii="GHEA Grapalat" w:hAnsi="GHEA Grapalat" w:cs="Arial"/>
          <w:b/>
        </w:rPr>
      </w:pPr>
      <w:r>
        <w:rPr>
          <w:rFonts w:ascii="GHEA Grapalat" w:hAnsi="GHEA Grapalat"/>
          <w:b/>
        </w:rPr>
        <w:t>4. ПОРЯДОК ПОДАЧИ ЗАЯВКИ</w:t>
      </w:r>
    </w:p>
    <w:p w14:paraId="1B02FD9A"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C7C866"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775FC785" w14:textId="77777777"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30762AAF" w14:textId="77777777" w:rsidR="00E36842" w:rsidRDefault="00E36842" w:rsidP="00E36842">
      <w:pPr>
        <w:pStyle w:val="23"/>
        <w:widowControl w:val="0"/>
        <w:spacing w:after="160" w:line="240" w:lineRule="auto"/>
        <w:ind w:firstLine="567"/>
        <w:rPr>
          <w:rFonts w:ascii="GHEA Grapalat" w:hAnsi="GHEA Grapalat"/>
          <w:sz w:val="24"/>
          <w:szCs w:val="24"/>
        </w:rPr>
      </w:pPr>
      <w:r>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40504EAC" w14:textId="39291240" w:rsidR="00E36842" w:rsidRDefault="00E36842" w:rsidP="00E36842">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представить в комиссию по адресу "</w:t>
      </w:r>
      <w:r w:rsidRPr="00E36842">
        <w:rPr>
          <w:rFonts w:ascii="GHEA Grapalat" w:hAnsi="GHEA Grapalat"/>
          <w:sz w:val="24"/>
          <w:szCs w:val="24"/>
        </w:rPr>
        <w:t xml:space="preserve"> </w:t>
      </w:r>
      <w:r w:rsidR="00164476">
        <w:rPr>
          <w:rFonts w:ascii="GHEA Grapalat" w:hAnsi="GHEA Grapalat"/>
          <w:sz w:val="24"/>
          <w:szCs w:val="24"/>
        </w:rPr>
        <w:t xml:space="preserve">Г. Гюмри Ул.  </w:t>
      </w:r>
      <w:proofErr w:type="spellStart"/>
      <w:r w:rsidR="00164476">
        <w:rPr>
          <w:rFonts w:ascii="GHEA Grapalat" w:hAnsi="GHEA Grapalat"/>
          <w:sz w:val="24"/>
          <w:szCs w:val="24"/>
        </w:rPr>
        <w:t>Есаяна</w:t>
      </w:r>
      <w:proofErr w:type="spellEnd"/>
      <w:r w:rsidR="00164476">
        <w:rPr>
          <w:rFonts w:ascii="GHEA Grapalat" w:hAnsi="GHEA Grapalat"/>
          <w:sz w:val="24"/>
          <w:szCs w:val="24"/>
        </w:rPr>
        <w:t xml:space="preserve"> 34/1 квартал</w:t>
      </w:r>
      <w:r>
        <w:rPr>
          <w:rFonts w:ascii="GHEA Grapalat" w:hAnsi="GHEA Grapalat"/>
          <w:sz w:val="24"/>
          <w:szCs w:val="24"/>
        </w:rPr>
        <w:t xml:space="preserve">  </w:t>
      </w:r>
      <w:r>
        <w:rPr>
          <w:rFonts w:ascii="GHEA Grapalat" w:hAnsi="GHEA Grapalat"/>
          <w:sz w:val="16"/>
          <w:szCs w:val="16"/>
        </w:rPr>
        <w:t xml:space="preserve"> </w:t>
      </w:r>
      <w:r>
        <w:rPr>
          <w:rFonts w:ascii="GHEA Grapalat" w:hAnsi="GHEA Grapalat"/>
          <w:sz w:val="24"/>
          <w:szCs w:val="24"/>
        </w:rPr>
        <w:t>" не позднее, чем "</w:t>
      </w:r>
      <w:r w:rsidRPr="009C7E37">
        <w:rPr>
          <w:rFonts w:ascii="GHEA Grapalat" w:hAnsi="GHEA Grapalat"/>
          <w:sz w:val="24"/>
          <w:szCs w:val="24"/>
        </w:rPr>
        <w:t>14:30</w:t>
      </w:r>
      <w:r>
        <w:rPr>
          <w:rFonts w:ascii="GHEA Grapalat" w:hAnsi="GHEA Grapalat"/>
          <w:sz w:val="24"/>
          <w:szCs w:val="24"/>
        </w:rPr>
        <w:t>" часов "</w:t>
      </w:r>
      <w:r w:rsidRPr="00E36842">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3E6E0D1" w14:textId="75A4BF71" w:rsidR="00E36842" w:rsidRDefault="00E36842" w:rsidP="00E36842">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"Арман Петросян".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B4BA4F1" w14:textId="77777777" w:rsidR="00E36842" w:rsidRDefault="00E36842" w:rsidP="00E36842">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1003846D" w14:textId="77777777" w:rsidR="00E36842" w:rsidRDefault="00E36842" w:rsidP="00E36842">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14:paraId="71FBF906" w14:textId="77777777" w:rsidR="00E36842" w:rsidRDefault="00E36842" w:rsidP="00E36842">
      <w:pPr>
        <w:jc w:val="both"/>
        <w:rPr>
          <w:rFonts w:ascii="GHEA Grapalat" w:hAnsi="GHEA Grapalat"/>
        </w:rPr>
      </w:pPr>
      <w:r>
        <w:rPr>
          <w:rFonts w:ascii="GHEA Grapalat" w:hAnsi="GHEA Grapalat"/>
        </w:rPr>
        <w:t xml:space="preserve">   а) подтверждение о соответствии своих данных</w:t>
      </w:r>
      <w:ins w:id="2" w:author="Vardan" w:date="2022-10-29T23:48: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6A8D5A8E" w14:textId="77777777" w:rsidR="00E36842" w:rsidRDefault="00E36842" w:rsidP="00E36842">
      <w:pPr>
        <w:jc w:val="both"/>
        <w:rPr>
          <w:rFonts w:ascii="GHEA Grapalat" w:hAnsi="GHEA Grapalat"/>
        </w:rPr>
      </w:pPr>
      <w:r>
        <w:rPr>
          <w:rFonts w:ascii="GHEA Grapalat" w:hAnsi="GHEA Grapalat"/>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настоящим приглашением в случае признания отобранным участником    </w:t>
      </w:r>
    </w:p>
    <w:p w14:paraId="4BD7F1B2" w14:textId="77777777" w:rsidR="00E36842" w:rsidRDefault="00E36842" w:rsidP="00E36842">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36601A06" w14:textId="77777777" w:rsidR="00E36842" w:rsidRDefault="00E36842" w:rsidP="00E36842">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1FD32249" w14:textId="77777777" w:rsidR="00E36842" w:rsidRDefault="00E36842" w:rsidP="00E36842">
      <w:pPr>
        <w:pStyle w:val="norm"/>
        <w:widowControl w:val="0"/>
        <w:tabs>
          <w:tab w:val="left" w:pos="1134"/>
        </w:tabs>
        <w:spacing w:after="160" w:line="240" w:lineRule="auto"/>
        <w:ind w:firstLine="284"/>
        <w:rPr>
          <w:rFonts w:ascii="GHEA Grapalat" w:hAnsi="GHEA Grapalat"/>
          <w:sz w:val="24"/>
          <w:szCs w:val="24"/>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Pr>
          <w:rFonts w:ascii="GHEA Grapalat" w:hAnsi="GHEA Grapalat"/>
          <w:sz w:val="24"/>
          <w:szCs w:val="24"/>
        </w:rPr>
        <w:t>деклация</w:t>
      </w:r>
      <w:proofErr w:type="spellEnd"/>
      <w:r>
        <w:rPr>
          <w:rFonts w:ascii="GHEA Grapalat" w:hAnsi="GHEA Grapalat"/>
          <w:sz w:val="24"/>
          <w:szCs w:val="24"/>
        </w:rPr>
        <w:t xml:space="preserve">, после вскрытия заявок публикуется в бюллетене вместе с объявлением о решении заключить договор; </w:t>
      </w:r>
      <w:r>
        <w:rPr>
          <w:rFonts w:ascii="GHEA Grapalat" w:hAnsi="GHEA Grapalat"/>
          <w:sz w:val="24"/>
          <w:szCs w:val="24"/>
          <w:vertAlign w:val="superscript"/>
        </w:rPr>
        <w:t>6</w:t>
      </w:r>
      <w:r>
        <w:rPr>
          <w:rFonts w:ascii="GHEA Grapalat" w:hAnsi="GHEA Grapalat"/>
          <w:sz w:val="24"/>
          <w:szCs w:val="24"/>
          <w:vertAlign w:val="superscript"/>
          <w:lang w:val="hy-AM"/>
        </w:rPr>
        <w:t xml:space="preserve">.1 </w:t>
      </w:r>
    </w:p>
    <w:p w14:paraId="01D716A7" w14:textId="77777777" w:rsidR="00E36842" w:rsidRDefault="00E36842" w:rsidP="00E36842">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2) </w:t>
      </w:r>
      <w:r>
        <w:rPr>
          <w:rFonts w:ascii="GHEA Grapalat" w:hAnsi="GHEA Grapalat"/>
          <w:sz w:val="24"/>
          <w:szCs w:val="24"/>
        </w:rPr>
        <w:t>технические характеристики</w:t>
      </w:r>
      <w:r>
        <w:rPr>
          <w:rFonts w:ascii="GHEA Grapalat" w:hAnsi="GHEA Grapalat" w:cs="Sylfaen"/>
          <w:sz w:val="24"/>
          <w:szCs w:val="24"/>
        </w:rPr>
        <w:t xml:space="preserve"> предлагаемого им товара</w:t>
      </w:r>
      <w:r>
        <w:rPr>
          <w:rFonts w:ascii="GHEA Grapalat" w:hAnsi="GHEA Grapalat"/>
          <w:sz w:val="24"/>
          <w:szCs w:val="24"/>
        </w:rPr>
        <w:t xml:space="preserve">, а также товарный знак, </w:t>
      </w:r>
      <w:r>
        <w:rPr>
          <w:rFonts w:ascii="GHEA Grapalat" w:hAnsi="GHEA Grapalat" w:cs="Sylfaen"/>
          <w:sz w:val="24"/>
          <w:szCs w:val="24"/>
        </w:rPr>
        <w:t>фирменное наименование, модель и</w:t>
      </w:r>
      <w:r>
        <w:rPr>
          <w:rFonts w:ascii="GHEA Grapalat" w:hAnsi="GHEA Grapalat"/>
          <w:sz w:val="24"/>
          <w:szCs w:val="24"/>
        </w:rPr>
        <w:t xml:space="preserve">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rPr>
        <w:t xml:space="preserve">). </w:t>
      </w:r>
      <w:r>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af6"/>
          <w:rFonts w:ascii="GHEA Grapalat" w:hAnsi="GHEA Grapalat" w:cs="Sylfaen"/>
          <w:sz w:val="24"/>
          <w:szCs w:val="24"/>
        </w:rPr>
        <w:footnoteReference w:customMarkFollows="1" w:id="4"/>
        <w:t>7</w:t>
      </w:r>
      <w:r>
        <w:rPr>
          <w:rFonts w:ascii="GHEA Grapalat" w:hAnsi="GHEA Grapalat" w:cs="Sylfaen"/>
          <w:sz w:val="24"/>
          <w:szCs w:val="24"/>
        </w:rPr>
        <w:t>:</w:t>
      </w:r>
      <w:r>
        <w:t xml:space="preserve"> </w:t>
      </w:r>
    </w:p>
    <w:p w14:paraId="338CA6C3"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35E6531F" w14:textId="77777777" w:rsidR="00E36842" w:rsidRDefault="00E36842" w:rsidP="00E36842">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обеспечение заявки-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5"/>
        <w:t>8</w:t>
      </w:r>
    </w:p>
    <w:p w14:paraId="600F934B" w14:textId="77777777" w:rsidR="00E36842" w:rsidRDefault="00E36842" w:rsidP="00E3684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50928594" w14:textId="77777777" w:rsidR="00E36842" w:rsidRDefault="00E36842" w:rsidP="00E3684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01B56BC" w14:textId="77777777" w:rsidR="00E36842" w:rsidRDefault="00E36842" w:rsidP="00E36842">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DB2736" w14:textId="77777777" w:rsidR="00E36842" w:rsidRDefault="00E36842" w:rsidP="00E36842">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97C364F" w14:textId="77777777" w:rsidR="00E36842" w:rsidRDefault="00E36842" w:rsidP="00E36842">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8B3D08A" w14:textId="4D3C398F" w:rsidR="0049655D" w:rsidRDefault="0049655D" w:rsidP="00E36842">
      <w:pPr>
        <w:pStyle w:val="23"/>
        <w:widowControl w:val="0"/>
        <w:tabs>
          <w:tab w:val="left" w:pos="1134"/>
        </w:tabs>
        <w:spacing w:after="160" w:line="240" w:lineRule="auto"/>
        <w:ind w:firstLine="567"/>
        <w:rPr>
          <w:rFonts w:ascii="GHEA Grapalat" w:hAnsi="GHEA Grapalat"/>
          <w:b/>
        </w:rPr>
      </w:pPr>
    </w:p>
    <w:p w14:paraId="0554347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A6CCBF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DA62D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70E4883"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A00C033"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9DA530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7B0CA3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449F45F"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430C54A"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6E0D8D8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18FC937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CB156DB"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A5DCC4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B71920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FC347D"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C769BB8" w14:textId="77777777" w:rsidR="00FA0E41" w:rsidRPr="009044F1" w:rsidRDefault="00FA0E41" w:rsidP="00B46D58">
      <w:pPr>
        <w:widowControl w:val="0"/>
        <w:spacing w:after="160"/>
        <w:ind w:firstLine="567"/>
        <w:jc w:val="center"/>
        <w:rPr>
          <w:rFonts w:ascii="GHEA Grapalat" w:hAnsi="GHEA Grapalat"/>
          <w:b/>
        </w:rPr>
      </w:pPr>
    </w:p>
    <w:p w14:paraId="5D40A281" w14:textId="77777777" w:rsidR="002626F7" w:rsidRDefault="002626F7" w:rsidP="00B46D58">
      <w:pPr>
        <w:rPr>
          <w:rFonts w:ascii="GHEA Grapalat" w:hAnsi="GHEA Grapalat" w:cs="Sylfaen"/>
        </w:rPr>
      </w:pPr>
    </w:p>
    <w:p w14:paraId="13A725B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E5E2104" w14:textId="4989E42C"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E1744">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432D15">
        <w:rPr>
          <w:rFonts w:ascii="GHEA Grapalat" w:hAnsi="GHEA Grapalat"/>
          <w:sz w:val="24"/>
          <w:szCs w:val="24"/>
          <w:lang w:val="hy-AM"/>
        </w:rPr>
        <w:t>13։30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C2559E3"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FF64596"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D86974"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525870"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4179D99"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905D96A"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0728163"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DA908D"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2E8460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73D3DF25"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22495C4"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DD2F5B" w:rsidRPr="00DD2F5B">
        <w:rPr>
          <w:rFonts w:ascii="GHEA Grapalat" w:hAnsi="GHEA Grapalat"/>
          <w:i w:val="0"/>
          <w:sz w:val="24"/>
          <w:szCs w:val="24"/>
        </w:rPr>
        <w:t>по курсу ЦБА на день подачи заявок</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14:paraId="70923579"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41A68C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7432840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50FF72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DC868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1223A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93DFA9D" w14:textId="77777777"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09C438CC"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7C3A2D4"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74A8C1D" w14:textId="77777777" w:rsidR="009B6D58" w:rsidRPr="009044F1" w:rsidDel="00AE108B" w:rsidRDefault="009B6D58" w:rsidP="00B46D58">
      <w:pPr>
        <w:pStyle w:val="norm"/>
        <w:widowControl w:val="0"/>
        <w:tabs>
          <w:tab w:val="left" w:pos="1134"/>
        </w:tabs>
        <w:spacing w:after="160" w:line="240" w:lineRule="auto"/>
        <w:ind w:firstLine="567"/>
        <w:rPr>
          <w:del w:id="6" w:author="Vardan" w:date="2022-10-29T23:58:00Z"/>
          <w:rFonts w:ascii="GHEA Grapalat" w:hAnsi="GHEA Grapalat" w:cs="Sylfaen"/>
          <w:sz w:val="24"/>
          <w:szCs w:val="24"/>
        </w:rPr>
      </w:pPr>
    </w:p>
    <w:p w14:paraId="41EDF9F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19C6DB9"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92A33F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3194C52"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C91D6B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E6AD6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997257B"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85AA3C"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00E0B5BD"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A8C38A"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0626199"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4946EF11"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14E39C4" w14:textId="77777777" w:rsidR="00B24E4B" w:rsidRDefault="00B24E4B" w:rsidP="00B24E4B">
      <w:pPr>
        <w:pStyle w:val="aff"/>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710ADED4"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1367EC" w14:textId="77777777" w:rsidR="00C20AD3" w:rsidRPr="00637CD2" w:rsidRDefault="00C20AD3" w:rsidP="00637CD2">
      <w:pPr>
        <w:widowControl w:val="0"/>
        <w:ind w:left="284"/>
        <w:contextualSpacing/>
        <w:jc w:val="both"/>
        <w:rPr>
          <w:rFonts w:ascii="GHEA Grapalat" w:hAnsi="GHEA Grapalat"/>
        </w:rPr>
      </w:pPr>
    </w:p>
    <w:p w14:paraId="08869AC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EECC08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BA2B4AA"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F9AB6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430AF55"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C33CD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Pr="009044F1">
        <w:rPr>
          <w:rFonts w:ascii="GHEA Grapalat" w:hAnsi="GHEA Grapalat"/>
          <w:sz w:val="24"/>
          <w:szCs w:val="24"/>
        </w:rPr>
        <w:t xml:space="preserve">. </w:t>
      </w:r>
    </w:p>
    <w:p w14:paraId="7F0148AF"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6F4E603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CD83D5"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3474D3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16ABBE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6B692B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5272025"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DD2F5B">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908DE9F"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512F90"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9A6AD3"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7400ED60"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29F7C13" w14:textId="77777777" w:rsidR="00B47535" w:rsidRDefault="00B47535">
      <w:pPr>
        <w:rPr>
          <w:rFonts w:ascii="GHEA Grapalat" w:hAnsi="GHEA Grapalat"/>
          <w:b/>
        </w:rPr>
      </w:pPr>
      <w:r>
        <w:rPr>
          <w:rFonts w:ascii="GHEA Grapalat" w:hAnsi="GHEA Grapalat"/>
          <w:b/>
        </w:rPr>
        <w:br w:type="page"/>
      </w:r>
    </w:p>
    <w:p w14:paraId="1B67DD04"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A969C72"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EFCB1E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40F74E"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3A5C3AD6"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F49F2D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2F7014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8F98192"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6ECAA6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00516479"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4D881487"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8885D1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267AEEB" w14:textId="77777777" w:rsidR="00801A4F" w:rsidRPr="004030EC" w:rsidRDefault="00801A4F" w:rsidP="004030EC">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7EAE4183" w14:textId="77777777" w:rsidR="0035631F" w:rsidRDefault="00801A4F" w:rsidP="00801A4F">
      <w:pPr>
        <w:widowControl w:val="0"/>
        <w:tabs>
          <w:tab w:val="left" w:pos="1276"/>
        </w:tabs>
        <w:spacing w:after="160"/>
        <w:ind w:firstLine="567"/>
        <w:jc w:val="both"/>
        <w:rPr>
          <w:ins w:id="8"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14:paraId="7E143E1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9FE4BB"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616C010"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14:paraId="21D2EF65"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36B768"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226CFB9"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5FBB5DD"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D448FE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A51CE1C" w14:textId="77777777"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F5CFABD"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1D0BF429"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6EA29804"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6EAECA76"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4299F832" w14:textId="77777777" w:rsidR="00096865" w:rsidRDefault="005066AC" w:rsidP="004030EC">
      <w:pPr>
        <w:widowControl w:val="0"/>
        <w:tabs>
          <w:tab w:val="left" w:pos="1134"/>
        </w:tabs>
        <w:spacing w:after="160"/>
        <w:jc w:val="both"/>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7D35C39" w14:textId="77777777" w:rsidR="003D5CAF" w:rsidRPr="009044F1" w:rsidRDefault="003D5CAF" w:rsidP="005066AC">
      <w:pPr>
        <w:rPr>
          <w:rFonts w:ascii="GHEA Grapalat" w:hAnsi="GHEA Grapalat" w:cs="Arial"/>
          <w:b/>
        </w:rPr>
      </w:pPr>
    </w:p>
    <w:p w14:paraId="7285CA2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1AA07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2EF7E2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14:paraId="78C7ECF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28DACC86"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CE4EFD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5D21008" w14:textId="77777777" w:rsidR="00C54730" w:rsidRPr="00182C2E" w:rsidRDefault="00C54730" w:rsidP="00C54730">
      <w:pPr>
        <w:jc w:val="center"/>
        <w:rPr>
          <w:rFonts w:ascii="GHEA Grapalat" w:hAnsi="GHEA Grapalat"/>
          <w:b/>
        </w:rPr>
      </w:pPr>
    </w:p>
    <w:p w14:paraId="06BDBF61"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8638FC1" w14:textId="77777777" w:rsidR="00C54730" w:rsidRPr="00182C2E" w:rsidRDefault="00C54730" w:rsidP="00C54730">
      <w:pPr>
        <w:jc w:val="center"/>
        <w:rPr>
          <w:rFonts w:ascii="GHEA Grapalat" w:hAnsi="GHEA Grapalat"/>
          <w:b/>
        </w:rPr>
      </w:pPr>
    </w:p>
    <w:p w14:paraId="5E8EBCB2"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4E9F3D9"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E3C96F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5792281"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32D8A5B"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5217039"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EDADFC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C8829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045F42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B36EB4"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CAACBA0"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F52A9F7"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14F57D9"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BEA080E"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C43F45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600FC14"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ED362A3"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7BB2BF"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A8537A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3B5F66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6BBF391"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7BC33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gramStart"/>
      <w:r w:rsidRPr="00570BBD">
        <w:rPr>
          <w:rFonts w:ascii="GHEA Grapalat" w:hAnsi="GHEA Grapalat"/>
        </w:rPr>
        <w:t>органа.Уполномоченный</w:t>
      </w:r>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0DFDD288"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D8256F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C4E237B"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CB40DEA"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A9A65F7" w14:textId="69C9755C" w:rsidR="004373E3" w:rsidRDefault="004373E3" w:rsidP="00B46D58">
      <w:pPr>
        <w:rPr>
          <w:rFonts w:ascii="GHEA Grapalat" w:hAnsi="GHEA Grapalat"/>
          <w:b/>
        </w:rPr>
      </w:pPr>
    </w:p>
    <w:p w14:paraId="00467A3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ACA6BE4" w14:textId="77777777" w:rsidR="008842CE" w:rsidRPr="00374F4A" w:rsidRDefault="008842CE" w:rsidP="00B46D58">
      <w:pPr>
        <w:widowControl w:val="0"/>
        <w:spacing w:after="160"/>
        <w:jc w:val="center"/>
        <w:rPr>
          <w:rFonts w:ascii="GHEA Grapalat" w:hAnsi="GHEA Grapalat"/>
          <w:b/>
        </w:rPr>
      </w:pPr>
    </w:p>
    <w:p w14:paraId="3299C540"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5030EBAF" w14:textId="77777777" w:rsidR="00096865" w:rsidRPr="009044F1" w:rsidRDefault="00096865" w:rsidP="00B46D58">
      <w:pPr>
        <w:widowControl w:val="0"/>
        <w:spacing w:after="160"/>
        <w:jc w:val="center"/>
        <w:rPr>
          <w:rFonts w:ascii="GHEA Grapalat" w:hAnsi="GHEA Grapalat"/>
        </w:rPr>
      </w:pPr>
    </w:p>
    <w:p w14:paraId="7FCE84B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0C57EA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39791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B878E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802770E" w14:textId="77777777" w:rsidR="008F15B9" w:rsidRDefault="008F15B9" w:rsidP="00B46D58">
      <w:pPr>
        <w:widowControl w:val="0"/>
        <w:spacing w:after="160"/>
        <w:jc w:val="center"/>
        <w:rPr>
          <w:rFonts w:ascii="GHEA Grapalat" w:hAnsi="GHEA Grapalat"/>
          <w:b/>
        </w:rPr>
      </w:pPr>
    </w:p>
    <w:p w14:paraId="019E1EB8" w14:textId="77777777" w:rsidR="008F15B9" w:rsidRDefault="008F15B9" w:rsidP="00B46D58">
      <w:pPr>
        <w:widowControl w:val="0"/>
        <w:spacing w:after="160"/>
        <w:jc w:val="center"/>
        <w:rPr>
          <w:rFonts w:ascii="GHEA Grapalat" w:hAnsi="GHEA Grapalat"/>
          <w:b/>
        </w:rPr>
      </w:pPr>
    </w:p>
    <w:p w14:paraId="2A0D290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EB9D27"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AF8BB92"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43409C77"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0BF6590"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69A8011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14:paraId="6D3F40B2"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14:paraId="2EA1EF5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567AE0E"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D139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5034A2A0"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4FC51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549E671"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1F1A4F0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F56681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40E3AB5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93228C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452A519"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194650E" w14:textId="77777777" w:rsidR="00ED59E0" w:rsidRDefault="00ED59E0" w:rsidP="00B46D58">
      <w:pPr>
        <w:widowControl w:val="0"/>
        <w:tabs>
          <w:tab w:val="left" w:pos="1134"/>
        </w:tabs>
        <w:spacing w:after="160"/>
        <w:ind w:firstLine="567"/>
        <w:jc w:val="both"/>
        <w:rPr>
          <w:rFonts w:ascii="GHEA Grapalat" w:hAnsi="GHEA Grapalat"/>
        </w:rPr>
      </w:pPr>
    </w:p>
    <w:p w14:paraId="74F5B408" w14:textId="77777777" w:rsidR="00ED59E0" w:rsidRDefault="00ED59E0" w:rsidP="00B46D58">
      <w:pPr>
        <w:widowControl w:val="0"/>
        <w:tabs>
          <w:tab w:val="left" w:pos="1134"/>
        </w:tabs>
        <w:spacing w:after="160"/>
        <w:ind w:firstLine="567"/>
        <w:jc w:val="both"/>
        <w:rPr>
          <w:rFonts w:ascii="GHEA Grapalat" w:hAnsi="GHEA Grapalat"/>
        </w:rPr>
      </w:pPr>
    </w:p>
    <w:p w14:paraId="110890F8" w14:textId="77777777" w:rsidR="00ED59E0" w:rsidRPr="00E267E5" w:rsidRDefault="00ED59E0" w:rsidP="00B46D58">
      <w:pPr>
        <w:widowControl w:val="0"/>
        <w:tabs>
          <w:tab w:val="left" w:pos="1134"/>
        </w:tabs>
        <w:spacing w:after="160"/>
        <w:ind w:firstLine="567"/>
        <w:jc w:val="both"/>
        <w:rPr>
          <w:rFonts w:ascii="GHEA Grapalat" w:hAnsi="GHEA Grapalat"/>
        </w:rPr>
      </w:pPr>
    </w:p>
    <w:p w14:paraId="10AE298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047BD2B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4EC86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26B448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82FD2F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7DBD404B" w14:textId="0980CEBF"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87239E">
        <w:rPr>
          <w:rFonts w:ascii="GHEA Grapalat" w:hAnsi="GHEA Grapalat"/>
          <w:b/>
          <w:sz w:val="24"/>
          <w:szCs w:val="24"/>
        </w:rPr>
        <w:t>SMG15HD-GH-APZB-26/01</w:t>
      </w:r>
      <w:r w:rsidR="00B666FB">
        <w:rPr>
          <w:rStyle w:val="af6"/>
          <w:rFonts w:ascii="GHEA Grapalat" w:hAnsi="GHEA Grapalat"/>
          <w:b/>
          <w:sz w:val="24"/>
          <w:szCs w:val="24"/>
        </w:rPr>
        <w:footnoteReference w:customMarkFollows="1" w:id="13"/>
        <w:t>*</w:t>
      </w:r>
      <w:r w:rsidR="006132ED">
        <w:rPr>
          <w:rFonts w:ascii="GHEA Grapalat" w:hAnsi="GHEA Grapalat"/>
          <w:sz w:val="24"/>
          <w:szCs w:val="24"/>
        </w:rPr>
        <w:t>"</w:t>
      </w:r>
    </w:p>
    <w:p w14:paraId="60587308" w14:textId="77777777" w:rsidR="00B2572B" w:rsidRPr="00374F4A" w:rsidRDefault="00B2572B" w:rsidP="00B46D58">
      <w:pPr>
        <w:widowControl w:val="0"/>
        <w:spacing w:after="120"/>
        <w:jc w:val="center"/>
        <w:rPr>
          <w:rFonts w:ascii="GHEA Grapalat" w:hAnsi="GHEA Grapalat" w:cs="Sylfaen"/>
          <w:b/>
        </w:rPr>
      </w:pPr>
    </w:p>
    <w:p w14:paraId="3C41E86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477E745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C77C7">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5942FAA9" w14:textId="77777777" w:rsidR="00B2572B" w:rsidRPr="00374F4A" w:rsidRDefault="00B2572B" w:rsidP="00B46D58">
      <w:pPr>
        <w:widowControl w:val="0"/>
        <w:spacing w:after="120"/>
        <w:jc w:val="center"/>
        <w:rPr>
          <w:rFonts w:ascii="GHEA Grapalat" w:hAnsi="GHEA Grapalat"/>
        </w:rPr>
      </w:pPr>
    </w:p>
    <w:p w14:paraId="79970E4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30C387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DF63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2E8F06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D5B55E3" w14:textId="5D2F8576"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7239E">
        <w:rPr>
          <w:rFonts w:ascii="GHEA Grapalat" w:hAnsi="GHEA Grapalat"/>
        </w:rPr>
        <w:t>SMG15HD-GH-APZB-26/01</w:t>
      </w:r>
      <w:r w:rsidR="006132ED">
        <w:rPr>
          <w:rFonts w:ascii="GHEA Grapalat" w:hAnsi="GHEA Grapalat"/>
        </w:rPr>
        <w:t>"</w:t>
      </w:r>
    </w:p>
    <w:p w14:paraId="63FAE7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B9A1F40"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2AD93F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117F8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2557AD8"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456511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E70AD2E" w14:textId="77777777" w:rsidR="000612B9" w:rsidRDefault="000612B9" w:rsidP="00B46D58">
      <w:pPr>
        <w:jc w:val="both"/>
        <w:rPr>
          <w:rFonts w:ascii="GHEA Grapalat" w:hAnsi="GHEA Grapalat"/>
        </w:rPr>
      </w:pPr>
    </w:p>
    <w:p w14:paraId="63B08A7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6BBC48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C6F40B6" w14:textId="77777777" w:rsidR="000612B9" w:rsidRDefault="000612B9" w:rsidP="00B46D58">
      <w:pPr>
        <w:jc w:val="both"/>
        <w:rPr>
          <w:rFonts w:ascii="GHEA Grapalat" w:hAnsi="GHEA Grapalat"/>
        </w:rPr>
      </w:pPr>
    </w:p>
    <w:p w14:paraId="031285E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78A68A4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814F1CA" w14:textId="77777777" w:rsidR="00B138F3" w:rsidRDefault="00B138F3" w:rsidP="00B46D58">
      <w:pPr>
        <w:jc w:val="both"/>
        <w:rPr>
          <w:rFonts w:ascii="GHEA Grapalat" w:hAnsi="GHEA Grapalat"/>
        </w:rPr>
      </w:pPr>
    </w:p>
    <w:p w14:paraId="468C8AF4"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8BB91C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ED5332C" w14:textId="77777777" w:rsidR="00B138F3" w:rsidRDefault="00B138F3" w:rsidP="00F96993">
      <w:pPr>
        <w:jc w:val="both"/>
        <w:rPr>
          <w:rFonts w:ascii="GHEA Grapalat" w:hAnsi="GHEA Grapalat"/>
        </w:rPr>
      </w:pPr>
    </w:p>
    <w:p w14:paraId="041906B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F225066"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2733750" w14:textId="77777777" w:rsidR="00B16483" w:rsidRDefault="00B16483" w:rsidP="00F96993">
      <w:pPr>
        <w:jc w:val="both"/>
        <w:rPr>
          <w:rFonts w:ascii="GHEA Grapalat" w:hAnsi="GHEA Grapalat"/>
          <w:sz w:val="18"/>
          <w:szCs w:val="18"/>
        </w:rPr>
      </w:pPr>
    </w:p>
    <w:p w14:paraId="491DE53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EFFB4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3887DE9" w14:textId="77777777" w:rsidR="00B16483" w:rsidRPr="00D3436F" w:rsidRDefault="00B16483" w:rsidP="00B16483">
      <w:pPr>
        <w:tabs>
          <w:tab w:val="left" w:pos="7371"/>
        </w:tabs>
        <w:spacing w:after="160"/>
        <w:ind w:left="3544" w:firstLine="3"/>
        <w:jc w:val="both"/>
        <w:rPr>
          <w:rFonts w:ascii="GHEA Grapalat" w:hAnsi="GHEA Grapalat"/>
          <w:sz w:val="16"/>
        </w:rPr>
      </w:pPr>
    </w:p>
    <w:p w14:paraId="26530B51"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14:paraId="5AE5FAB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3CF3117"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7E9B22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2089B4AC" w14:textId="77777777" w:rsidR="009E1F0A" w:rsidRPr="004F23CF" w:rsidRDefault="009E1F0A" w:rsidP="009E1F0A">
      <w:pPr>
        <w:rPr>
          <w:rFonts w:ascii="GHEA Grapalat" w:hAnsi="GHEA Grapalat"/>
          <w:i/>
          <w:sz w:val="16"/>
          <w:vertAlign w:val="superscript"/>
          <w:lang w:val="es-ES"/>
        </w:rPr>
      </w:pPr>
    </w:p>
    <w:p w14:paraId="5DE4F38A" w14:textId="7B8A7CE9"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87239E">
        <w:rPr>
          <w:rFonts w:ascii="GHEA Grapalat" w:hAnsi="GHEA Grapalat"/>
        </w:rPr>
        <w:t>SMG15HD-GH-APZB-26/01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35FD2CB"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E26918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8A9FBCE" w14:textId="56C18C4D"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4C77C7">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87239E">
        <w:rPr>
          <w:rFonts w:ascii="GHEA Grapalat" w:hAnsi="GHEA Grapalat"/>
        </w:rPr>
        <w:t>SMG15HD-GH-APZB-26/01</w:t>
      </w:r>
      <w:r w:rsidRPr="00AF791F">
        <w:rPr>
          <w:rFonts w:ascii="GHEA Grapalat" w:hAnsi="GHEA Grapalat"/>
        </w:rPr>
        <w:t>"*</w:t>
      </w:r>
    </w:p>
    <w:p w14:paraId="1C2DC8CF"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237D5ECE"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BAAC1C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0D7D67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4A71E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A00CEB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C07040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432F15E" w14:textId="77777777"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1624EB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3371578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36D818" w14:textId="77777777" w:rsidR="00993891" w:rsidRDefault="009A73EA" w:rsidP="00DD2F5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proofErr w:type="gramStart"/>
      <w:r w:rsidR="00F36AD3">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sidR="00F36AD3">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90CC2B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997765C"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2A4714E" w14:textId="77777777" w:rsidR="00F855BB" w:rsidRDefault="00F855BB" w:rsidP="00B46D58">
      <w:pPr>
        <w:tabs>
          <w:tab w:val="left" w:pos="7371"/>
        </w:tabs>
        <w:spacing w:after="160"/>
        <w:ind w:left="3544" w:firstLine="3"/>
        <w:jc w:val="both"/>
        <w:rPr>
          <w:rFonts w:ascii="GHEA Grapalat" w:hAnsi="GHEA Grapalat"/>
          <w:sz w:val="16"/>
          <w:lang w:val="hy-AM"/>
        </w:rPr>
      </w:pPr>
    </w:p>
    <w:p w14:paraId="799B748E"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BD366C5" w14:textId="77777777" w:rsidR="006B3E56" w:rsidRPr="00D3436F" w:rsidRDefault="006B3E56" w:rsidP="00B46D58">
      <w:pPr>
        <w:tabs>
          <w:tab w:val="left" w:pos="7371"/>
        </w:tabs>
        <w:spacing w:after="160"/>
        <w:ind w:left="3544" w:firstLine="3"/>
        <w:jc w:val="both"/>
        <w:rPr>
          <w:rFonts w:ascii="GHEA Grapalat" w:hAnsi="GHEA Grapalat"/>
          <w:sz w:val="16"/>
        </w:rPr>
      </w:pPr>
    </w:p>
    <w:p w14:paraId="581A75CC" w14:textId="77777777" w:rsidR="006B3E56" w:rsidRPr="00770B03" w:rsidRDefault="006B3E56" w:rsidP="00B46D58">
      <w:pPr>
        <w:tabs>
          <w:tab w:val="left" w:pos="7371"/>
        </w:tabs>
        <w:spacing w:after="160"/>
        <w:ind w:left="3544" w:firstLine="3"/>
        <w:jc w:val="both"/>
        <w:rPr>
          <w:rFonts w:ascii="GHEA Grapalat" w:hAnsi="GHEA Grapalat"/>
          <w:sz w:val="16"/>
        </w:rPr>
      </w:pPr>
    </w:p>
    <w:p w14:paraId="0A25F1F9"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CC08F48"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245B558"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374AB1EF"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798E3CF" w14:textId="77777777" w:rsidR="00123294" w:rsidRDefault="00123294" w:rsidP="00B46D58">
      <w:pPr>
        <w:rPr>
          <w:rFonts w:ascii="GHEA Grapalat" w:hAnsi="GHEA Grapalat"/>
          <w:b/>
        </w:rPr>
      </w:pPr>
      <w:r>
        <w:rPr>
          <w:rFonts w:ascii="GHEA Grapalat" w:hAnsi="GHEA Grapalat"/>
          <w:b/>
        </w:rPr>
        <w:br w:type="page"/>
      </w:r>
    </w:p>
    <w:p w14:paraId="4F6848B3" w14:textId="77777777" w:rsidR="00B048B2" w:rsidRDefault="00B048B2" w:rsidP="00B46D58">
      <w:pPr>
        <w:rPr>
          <w:rFonts w:ascii="GHEA Grapalat" w:hAnsi="GHEA Grapalat"/>
          <w:b/>
        </w:rPr>
      </w:pPr>
    </w:p>
    <w:p w14:paraId="6EB9E652"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CC5DC2F" w14:textId="08B0B8DE"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7239E">
        <w:rPr>
          <w:rFonts w:ascii="GHEA Grapalat" w:hAnsi="GHEA Grapalat"/>
          <w:b/>
          <w:sz w:val="24"/>
          <w:szCs w:val="24"/>
        </w:rPr>
        <w:t>SMG15HD-GH-APZB-26/01</w:t>
      </w:r>
      <w:r>
        <w:rPr>
          <w:rFonts w:ascii="GHEA Grapalat" w:hAnsi="GHEA Grapalat"/>
          <w:b/>
          <w:sz w:val="24"/>
          <w:szCs w:val="24"/>
        </w:rPr>
        <w:t>"</w:t>
      </w:r>
      <w:r>
        <w:rPr>
          <w:rStyle w:val="af6"/>
          <w:rFonts w:ascii="GHEA Grapalat" w:hAnsi="GHEA Grapalat"/>
          <w:b/>
          <w:sz w:val="24"/>
          <w:szCs w:val="24"/>
        </w:rPr>
        <w:footnoteReference w:customMarkFollows="1" w:id="15"/>
        <w:t>*</w:t>
      </w:r>
    </w:p>
    <w:p w14:paraId="7D9CF5C6" w14:textId="77777777" w:rsidR="00D043C1" w:rsidRPr="009044F1" w:rsidRDefault="00D043C1" w:rsidP="00D043C1">
      <w:pPr>
        <w:widowControl w:val="0"/>
        <w:spacing w:after="160"/>
        <w:ind w:left="567" w:right="565"/>
        <w:jc w:val="center"/>
        <w:rPr>
          <w:rFonts w:ascii="GHEA Grapalat" w:hAnsi="GHEA Grapalat"/>
          <w:b/>
        </w:rPr>
      </w:pPr>
    </w:p>
    <w:p w14:paraId="098DB32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C1DB8C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3B458DB2"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59A760"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876F32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65BF55E" w14:textId="5F66D638"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7239E">
        <w:rPr>
          <w:rFonts w:ascii="GHEA Grapalat" w:hAnsi="GHEA Grapalat"/>
        </w:rPr>
        <w:t>SMG15HD-GH-APZB-26/01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201AE593" w14:textId="77777777" w:rsidTr="00FF3F2A">
        <w:tc>
          <w:tcPr>
            <w:tcW w:w="1042" w:type="dxa"/>
            <w:vMerge w:val="restart"/>
            <w:vAlign w:val="center"/>
          </w:tcPr>
          <w:p w14:paraId="00E0DFD5" w14:textId="77777777" w:rsidR="00EE1022" w:rsidRDefault="00EE1022" w:rsidP="00FF3F2A">
            <w:pPr>
              <w:widowControl w:val="0"/>
              <w:jc w:val="center"/>
              <w:rPr>
                <w:rFonts w:ascii="GHEA Grapalat" w:hAnsi="GHEA Grapalat"/>
                <w:b/>
                <w:sz w:val="20"/>
                <w:szCs w:val="20"/>
              </w:rPr>
            </w:pPr>
          </w:p>
          <w:p w14:paraId="4DF7A932"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122D38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E0CF855" w14:textId="77777777" w:rsidTr="000811C1">
        <w:trPr>
          <w:trHeight w:val="696"/>
        </w:trPr>
        <w:tc>
          <w:tcPr>
            <w:tcW w:w="1042" w:type="dxa"/>
            <w:vMerge/>
            <w:vAlign w:val="center"/>
          </w:tcPr>
          <w:p w14:paraId="42E5FCF6"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C264AE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4152C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B5D0D3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2BD13886"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47226F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A4E046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457766A" w14:textId="77777777" w:rsidTr="00FF3F2A">
        <w:tc>
          <w:tcPr>
            <w:tcW w:w="1042" w:type="dxa"/>
          </w:tcPr>
          <w:p w14:paraId="729F9E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09D35E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A2AE2A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A46BA0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65B545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8BF777B"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3FFD1BDB" w14:textId="77777777" w:rsidTr="00FF3F2A">
        <w:tc>
          <w:tcPr>
            <w:tcW w:w="1042" w:type="dxa"/>
          </w:tcPr>
          <w:p w14:paraId="4A6673F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77C5C3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8EAA9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D7E5F8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3423636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CAA654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7DD1BEB" w14:textId="77777777" w:rsidTr="00FF3F2A">
        <w:tc>
          <w:tcPr>
            <w:tcW w:w="1042" w:type="dxa"/>
          </w:tcPr>
          <w:p w14:paraId="6C22751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0F255E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BD696C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263F11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F2400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53289B5D"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5884FE1B" w14:textId="77777777" w:rsidR="00D043C1" w:rsidRDefault="00D043C1" w:rsidP="00D043C1">
      <w:pPr>
        <w:widowControl w:val="0"/>
        <w:tabs>
          <w:tab w:val="left" w:pos="6804"/>
        </w:tabs>
        <w:jc w:val="center"/>
        <w:rPr>
          <w:rFonts w:ascii="GHEA Grapalat" w:hAnsi="GHEA Grapalat"/>
          <w:lang w:val="en-US"/>
        </w:rPr>
      </w:pPr>
    </w:p>
    <w:p w14:paraId="011535B1"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5B97FA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862CD8F" w14:textId="77777777" w:rsidR="00D043C1" w:rsidRPr="008875C7" w:rsidRDefault="00D043C1" w:rsidP="00D043C1">
      <w:pPr>
        <w:widowControl w:val="0"/>
        <w:spacing w:after="160"/>
        <w:jc w:val="right"/>
        <w:rPr>
          <w:rFonts w:ascii="GHEA Grapalat" w:hAnsi="GHEA Grapalat"/>
        </w:rPr>
      </w:pPr>
    </w:p>
    <w:p w14:paraId="6174CC83"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8D6B2C7" w14:textId="77777777" w:rsidR="00D043C1" w:rsidRDefault="00D043C1" w:rsidP="00D043C1">
      <w:pPr>
        <w:rPr>
          <w:rFonts w:ascii="GHEA Grapalat" w:hAnsi="GHEA Grapalat"/>
        </w:rPr>
      </w:pPr>
      <w:r>
        <w:rPr>
          <w:rFonts w:ascii="GHEA Grapalat" w:hAnsi="GHEA Grapalat"/>
        </w:rPr>
        <w:br w:type="page"/>
      </w:r>
    </w:p>
    <w:p w14:paraId="3F95596E"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5F94A255"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64247AC2" w14:textId="190B8E1C"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7239E">
        <w:rPr>
          <w:rFonts w:ascii="GHEA Grapalat" w:hAnsi="GHEA Grapalat"/>
          <w:b/>
          <w:sz w:val="24"/>
          <w:szCs w:val="24"/>
        </w:rPr>
        <w:t>SMG15HD-GH-APZB-26/01</w:t>
      </w:r>
      <w:r w:rsidR="000B5664">
        <w:rPr>
          <w:rFonts w:ascii="GHEA Grapalat" w:hAnsi="GHEA Grapalat"/>
          <w:b/>
          <w:sz w:val="24"/>
          <w:szCs w:val="24"/>
        </w:rPr>
        <w:t>*</w:t>
      </w:r>
      <w:r>
        <w:rPr>
          <w:rFonts w:ascii="GHEA Grapalat" w:hAnsi="GHEA Grapalat"/>
          <w:b/>
          <w:sz w:val="24"/>
          <w:szCs w:val="24"/>
        </w:rPr>
        <w:t>"</w:t>
      </w:r>
    </w:p>
    <w:p w14:paraId="6686432F" w14:textId="77777777" w:rsidR="00F016A2" w:rsidRDefault="00F016A2">
      <w:pPr>
        <w:rPr>
          <w:rFonts w:ascii="GHEA Grapalat" w:hAnsi="GHEA Grapalat"/>
          <w:b/>
        </w:rPr>
      </w:pPr>
    </w:p>
    <w:p w14:paraId="47CC52B1"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048D2A5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69F185D" w14:textId="77777777" w:rsidR="00F016A2" w:rsidRPr="00ED3A13" w:rsidRDefault="00F016A2" w:rsidP="00F016A2">
      <w:pPr>
        <w:ind w:left="360" w:hanging="360"/>
        <w:jc w:val="center"/>
        <w:rPr>
          <w:rFonts w:ascii="GHEA Grapalat" w:eastAsia="GHEA Grapalat" w:hAnsi="GHEA Grapalat" w:cs="GHEA Grapalat"/>
          <w:b/>
        </w:rPr>
      </w:pPr>
    </w:p>
    <w:p w14:paraId="107674D1"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B6C1EE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5CBA64C" w14:textId="77777777" w:rsidTr="006D2CDF">
        <w:tc>
          <w:tcPr>
            <w:tcW w:w="2836" w:type="dxa"/>
            <w:shd w:val="clear" w:color="auto" w:fill="D9E2F3"/>
            <w:vAlign w:val="center"/>
          </w:tcPr>
          <w:p w14:paraId="6DEAB83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A931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7CFDE3" w14:textId="77777777" w:rsidTr="006D2CDF">
        <w:tc>
          <w:tcPr>
            <w:tcW w:w="2836" w:type="dxa"/>
            <w:shd w:val="clear" w:color="auto" w:fill="D9E2F3"/>
            <w:vAlign w:val="center"/>
          </w:tcPr>
          <w:p w14:paraId="00B7A50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041C0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4A1FD2" w14:textId="77777777" w:rsidTr="006D2CDF">
        <w:tc>
          <w:tcPr>
            <w:tcW w:w="2836" w:type="dxa"/>
            <w:shd w:val="clear" w:color="auto" w:fill="D9E2F3"/>
            <w:vAlign w:val="center"/>
          </w:tcPr>
          <w:p w14:paraId="7724AD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5208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D2DF0C" w14:textId="77777777" w:rsidTr="006D2CDF">
        <w:tc>
          <w:tcPr>
            <w:tcW w:w="2836" w:type="dxa"/>
            <w:shd w:val="clear" w:color="auto" w:fill="D9E2F3"/>
            <w:vAlign w:val="center"/>
          </w:tcPr>
          <w:p w14:paraId="22B392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DFCC9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FB0F35" w14:textId="77777777" w:rsidTr="006D2CDF">
        <w:tc>
          <w:tcPr>
            <w:tcW w:w="2836" w:type="dxa"/>
            <w:shd w:val="clear" w:color="auto" w:fill="D9E2F3"/>
            <w:vAlign w:val="center"/>
          </w:tcPr>
          <w:p w14:paraId="45C3B556"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010864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2D449F" w14:textId="77777777" w:rsidTr="006D2CDF">
        <w:tc>
          <w:tcPr>
            <w:tcW w:w="2836" w:type="dxa"/>
            <w:shd w:val="clear" w:color="auto" w:fill="D9E2F3"/>
            <w:vAlign w:val="center"/>
          </w:tcPr>
          <w:p w14:paraId="7E8322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7CD4DC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2D26801A" w14:textId="77777777" w:rsidTr="006D2CDF">
        <w:tc>
          <w:tcPr>
            <w:tcW w:w="2836" w:type="dxa"/>
            <w:shd w:val="clear" w:color="auto" w:fill="D9E2F3"/>
            <w:vAlign w:val="center"/>
          </w:tcPr>
          <w:p w14:paraId="65AE8198"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2AE8B64"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390D3A3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1C6323E" w14:textId="77777777" w:rsidTr="006D2CDF">
        <w:tc>
          <w:tcPr>
            <w:tcW w:w="2835" w:type="dxa"/>
            <w:shd w:val="clear" w:color="auto" w:fill="D9E2F3"/>
            <w:vAlign w:val="center"/>
          </w:tcPr>
          <w:p w14:paraId="4B7E2DF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2B701A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392DF" w14:textId="77777777" w:rsidTr="006D2CDF">
        <w:trPr>
          <w:trHeight w:val="1487"/>
        </w:trPr>
        <w:tc>
          <w:tcPr>
            <w:tcW w:w="2835" w:type="dxa"/>
            <w:shd w:val="clear" w:color="auto" w:fill="D9E2F3"/>
            <w:vAlign w:val="center"/>
          </w:tcPr>
          <w:p w14:paraId="2B8223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8D61F4" w14:textId="77777777" w:rsidR="00F016A2" w:rsidRPr="00FD1EE4" w:rsidRDefault="00F016A2" w:rsidP="006D2CDF">
            <w:pPr>
              <w:spacing w:before="240" w:after="240"/>
              <w:rPr>
                <w:rFonts w:ascii="GHEA Grapalat" w:eastAsia="GHEA Grapalat" w:hAnsi="GHEA Grapalat" w:cs="GHEA Grapalat"/>
              </w:rPr>
            </w:pPr>
          </w:p>
        </w:tc>
      </w:tr>
    </w:tbl>
    <w:p w14:paraId="07566EE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1BB2CA5" w14:textId="77777777" w:rsidTr="006D2CDF">
        <w:tc>
          <w:tcPr>
            <w:tcW w:w="2835" w:type="dxa"/>
            <w:shd w:val="clear" w:color="auto" w:fill="D9E2F3"/>
            <w:vAlign w:val="center"/>
          </w:tcPr>
          <w:p w14:paraId="19EA1B85"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52E713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451DA4" w14:textId="77777777" w:rsidTr="006D2CDF">
        <w:tc>
          <w:tcPr>
            <w:tcW w:w="2835" w:type="dxa"/>
            <w:shd w:val="clear" w:color="auto" w:fill="D9E2F3"/>
            <w:vAlign w:val="center"/>
          </w:tcPr>
          <w:p w14:paraId="24AC769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74EE8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6C20AD" w14:textId="77777777" w:rsidTr="006D2CDF">
        <w:tc>
          <w:tcPr>
            <w:tcW w:w="2835" w:type="dxa"/>
            <w:shd w:val="clear" w:color="auto" w:fill="D9E2F3"/>
            <w:vAlign w:val="center"/>
          </w:tcPr>
          <w:p w14:paraId="6B8F066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8F47CFF" w14:textId="77777777" w:rsidR="00F016A2" w:rsidRPr="00FD1EE4" w:rsidRDefault="00F016A2" w:rsidP="006D2CDF">
            <w:pPr>
              <w:spacing w:before="240" w:after="240"/>
              <w:rPr>
                <w:rFonts w:ascii="GHEA Grapalat" w:eastAsia="GHEA Grapalat" w:hAnsi="GHEA Grapalat" w:cs="GHEA Grapalat"/>
              </w:rPr>
            </w:pPr>
          </w:p>
        </w:tc>
      </w:tr>
    </w:tbl>
    <w:p w14:paraId="7D2E3EB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722A248A"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EFD679" w14:textId="77777777" w:rsidTr="006D2CDF">
        <w:tc>
          <w:tcPr>
            <w:tcW w:w="2835" w:type="dxa"/>
            <w:shd w:val="clear" w:color="auto" w:fill="D9E2F3"/>
            <w:vAlign w:val="center"/>
          </w:tcPr>
          <w:p w14:paraId="55C8A56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D7EA0E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D2FC1A" w14:textId="77777777" w:rsidTr="006D2CDF">
        <w:tc>
          <w:tcPr>
            <w:tcW w:w="2835" w:type="dxa"/>
            <w:shd w:val="clear" w:color="auto" w:fill="D9E2F3"/>
            <w:vAlign w:val="center"/>
          </w:tcPr>
          <w:p w14:paraId="0503B2E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9F324AD" w14:textId="77777777" w:rsidR="00F016A2" w:rsidRPr="00FD1EE4" w:rsidRDefault="00F016A2" w:rsidP="006D2CDF">
            <w:pPr>
              <w:spacing w:before="240" w:after="240"/>
              <w:rPr>
                <w:rFonts w:ascii="GHEA Grapalat" w:eastAsia="GHEA Grapalat" w:hAnsi="GHEA Grapalat" w:cs="GHEA Grapalat"/>
              </w:rPr>
            </w:pPr>
          </w:p>
        </w:tc>
      </w:tr>
    </w:tbl>
    <w:p w14:paraId="5C1E6A01"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D3F990C" w14:textId="77777777" w:rsidTr="006D2CDF">
        <w:tc>
          <w:tcPr>
            <w:tcW w:w="2835" w:type="dxa"/>
            <w:shd w:val="clear" w:color="auto" w:fill="D9E2F3"/>
            <w:vAlign w:val="center"/>
          </w:tcPr>
          <w:p w14:paraId="15D58C3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7205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887459" w14:textId="77777777" w:rsidTr="006D2CDF">
        <w:tc>
          <w:tcPr>
            <w:tcW w:w="2835" w:type="dxa"/>
            <w:shd w:val="clear" w:color="auto" w:fill="D9E2F3"/>
            <w:vAlign w:val="center"/>
          </w:tcPr>
          <w:p w14:paraId="0BDF61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3B742C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D265EA6" w14:textId="77777777" w:rsidTr="006D2CDF">
        <w:tc>
          <w:tcPr>
            <w:tcW w:w="2835" w:type="dxa"/>
            <w:shd w:val="clear" w:color="auto" w:fill="D9E2F3"/>
            <w:vAlign w:val="center"/>
          </w:tcPr>
          <w:p w14:paraId="25E467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6F0B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BF8299" w14:textId="77777777" w:rsidTr="006D2CDF">
        <w:tc>
          <w:tcPr>
            <w:tcW w:w="2835" w:type="dxa"/>
            <w:shd w:val="clear" w:color="auto" w:fill="D9E2F3"/>
            <w:vAlign w:val="center"/>
          </w:tcPr>
          <w:p w14:paraId="3409B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5037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5E19F1" w14:textId="77777777" w:rsidTr="006D2CDF">
        <w:tc>
          <w:tcPr>
            <w:tcW w:w="2835" w:type="dxa"/>
            <w:shd w:val="clear" w:color="auto" w:fill="D9E2F3"/>
            <w:vAlign w:val="center"/>
          </w:tcPr>
          <w:p w14:paraId="6E01EBF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AC74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BD6C0" w14:textId="77777777" w:rsidTr="006D2CDF">
        <w:trPr>
          <w:trHeight w:val="1361"/>
        </w:trPr>
        <w:tc>
          <w:tcPr>
            <w:tcW w:w="2835" w:type="dxa"/>
            <w:shd w:val="clear" w:color="auto" w:fill="D9E2F3"/>
            <w:vAlign w:val="center"/>
          </w:tcPr>
          <w:p w14:paraId="1A1608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A5950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440F2B" w14:textId="77777777" w:rsidTr="006D2CDF">
        <w:tc>
          <w:tcPr>
            <w:tcW w:w="2835" w:type="dxa"/>
            <w:shd w:val="clear" w:color="auto" w:fill="D9E2F3"/>
            <w:vAlign w:val="center"/>
          </w:tcPr>
          <w:p w14:paraId="571A3F9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5076F42" w14:textId="77777777" w:rsidR="00F016A2" w:rsidRPr="00FD1EE4" w:rsidRDefault="00F016A2" w:rsidP="006D2CDF">
            <w:pPr>
              <w:spacing w:before="240" w:after="240"/>
              <w:rPr>
                <w:rFonts w:ascii="GHEA Grapalat" w:eastAsia="GHEA Grapalat" w:hAnsi="GHEA Grapalat" w:cs="GHEA Grapalat"/>
              </w:rPr>
            </w:pPr>
          </w:p>
        </w:tc>
      </w:tr>
    </w:tbl>
    <w:p w14:paraId="3306B672"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C779E36" w14:textId="77777777" w:rsidTr="006D2CDF">
        <w:tc>
          <w:tcPr>
            <w:tcW w:w="2836" w:type="dxa"/>
            <w:shd w:val="clear" w:color="auto" w:fill="D9E2F3"/>
            <w:vAlign w:val="center"/>
          </w:tcPr>
          <w:p w14:paraId="2391F46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158F33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B6F050" w14:textId="77777777" w:rsidTr="006D2CDF">
        <w:tc>
          <w:tcPr>
            <w:tcW w:w="2836" w:type="dxa"/>
            <w:shd w:val="clear" w:color="auto" w:fill="D9E2F3"/>
            <w:vAlign w:val="center"/>
          </w:tcPr>
          <w:p w14:paraId="53FD428D"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5EEF942"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BDD313E"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2E1045"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A32ED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80B6A" w14:textId="77777777" w:rsidTr="006D2CDF">
        <w:tc>
          <w:tcPr>
            <w:tcW w:w="2837" w:type="dxa"/>
            <w:shd w:val="clear" w:color="auto" w:fill="D9E2F3"/>
            <w:vAlign w:val="center"/>
          </w:tcPr>
          <w:p w14:paraId="3ECB37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51FFF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2FF76E4" w14:textId="77777777" w:rsidTr="006D2CDF">
        <w:tc>
          <w:tcPr>
            <w:tcW w:w="2837" w:type="dxa"/>
            <w:shd w:val="clear" w:color="auto" w:fill="D9E2F3"/>
            <w:vAlign w:val="center"/>
          </w:tcPr>
          <w:p w14:paraId="6EFAA8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112381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CE47AC1" w14:textId="77777777" w:rsidTr="006D2CDF">
        <w:tc>
          <w:tcPr>
            <w:tcW w:w="2837" w:type="dxa"/>
            <w:shd w:val="clear" w:color="auto" w:fill="D9E2F3"/>
            <w:vAlign w:val="center"/>
          </w:tcPr>
          <w:p w14:paraId="2D80F82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7BD86A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8B44704" w14:textId="77777777" w:rsidTr="006D2CDF">
        <w:tc>
          <w:tcPr>
            <w:tcW w:w="2837" w:type="dxa"/>
            <w:shd w:val="clear" w:color="auto" w:fill="D9E2F3"/>
            <w:vAlign w:val="center"/>
          </w:tcPr>
          <w:p w14:paraId="74462B22"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19C35"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A02639C"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7153B2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38DE28D" w14:textId="77777777" w:rsidTr="006D2CDF">
        <w:tc>
          <w:tcPr>
            <w:tcW w:w="2837" w:type="dxa"/>
            <w:shd w:val="clear" w:color="auto" w:fill="D9E2F3"/>
            <w:vAlign w:val="center"/>
          </w:tcPr>
          <w:p w14:paraId="248ADA5A"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DE7755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9F5ADC" w14:textId="77777777" w:rsidTr="006D2CDF">
        <w:tc>
          <w:tcPr>
            <w:tcW w:w="2837" w:type="dxa"/>
            <w:shd w:val="clear" w:color="auto" w:fill="D9E2F3"/>
            <w:vAlign w:val="center"/>
          </w:tcPr>
          <w:p w14:paraId="6539019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6FE7A1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B04124" w14:textId="77777777" w:rsidTr="006D2CDF">
        <w:tc>
          <w:tcPr>
            <w:tcW w:w="2837" w:type="dxa"/>
            <w:shd w:val="clear" w:color="auto" w:fill="D9E2F3"/>
            <w:vAlign w:val="center"/>
          </w:tcPr>
          <w:p w14:paraId="2B6DB0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A0D34D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F371E1" w14:textId="77777777" w:rsidTr="006D2CDF">
        <w:tc>
          <w:tcPr>
            <w:tcW w:w="2837" w:type="dxa"/>
            <w:shd w:val="clear" w:color="auto" w:fill="D9E2F3"/>
            <w:vAlign w:val="center"/>
          </w:tcPr>
          <w:p w14:paraId="1FBFEEA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13337B7"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4ED200D"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164B8C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0012782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BADD24F" w14:textId="77777777" w:rsidTr="006D2CDF">
        <w:tc>
          <w:tcPr>
            <w:tcW w:w="2836" w:type="dxa"/>
            <w:shd w:val="clear" w:color="auto" w:fill="D9E2F3"/>
            <w:vAlign w:val="center"/>
          </w:tcPr>
          <w:p w14:paraId="5F9918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F599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D60B46" w14:textId="77777777" w:rsidTr="006D2CDF">
        <w:tc>
          <w:tcPr>
            <w:tcW w:w="2836" w:type="dxa"/>
            <w:shd w:val="clear" w:color="auto" w:fill="D9E2F3"/>
            <w:vAlign w:val="center"/>
          </w:tcPr>
          <w:p w14:paraId="566A15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ED0C3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84CC8A" w14:textId="77777777" w:rsidTr="006D2CDF">
        <w:tc>
          <w:tcPr>
            <w:tcW w:w="2836" w:type="dxa"/>
            <w:shd w:val="clear" w:color="auto" w:fill="D9E2F3"/>
            <w:vAlign w:val="center"/>
          </w:tcPr>
          <w:p w14:paraId="537B7D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39162B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E8F7C0" w14:textId="77777777" w:rsidTr="006D2CDF">
        <w:tc>
          <w:tcPr>
            <w:tcW w:w="2836" w:type="dxa"/>
            <w:shd w:val="clear" w:color="auto" w:fill="D9E2F3"/>
            <w:vAlign w:val="center"/>
          </w:tcPr>
          <w:p w14:paraId="70A79D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956041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8FB7AD" w14:textId="77777777" w:rsidTr="006D2CDF">
        <w:tc>
          <w:tcPr>
            <w:tcW w:w="2836" w:type="dxa"/>
            <w:shd w:val="clear" w:color="auto" w:fill="D9E2F3"/>
            <w:vAlign w:val="center"/>
          </w:tcPr>
          <w:p w14:paraId="3B7536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AA9438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A06F5C" w14:textId="77777777" w:rsidTr="006D2CDF">
        <w:tc>
          <w:tcPr>
            <w:tcW w:w="2836" w:type="dxa"/>
            <w:shd w:val="clear" w:color="auto" w:fill="D9E2F3"/>
            <w:vAlign w:val="center"/>
          </w:tcPr>
          <w:p w14:paraId="268665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CFC5047" w14:textId="77777777" w:rsidR="00F016A2" w:rsidRPr="00FD1EE4" w:rsidRDefault="00F016A2" w:rsidP="006D2CDF">
            <w:pPr>
              <w:spacing w:before="240" w:after="240"/>
              <w:rPr>
                <w:rFonts w:ascii="GHEA Grapalat" w:eastAsia="GHEA Grapalat" w:hAnsi="GHEA Grapalat" w:cs="GHEA Grapalat"/>
              </w:rPr>
            </w:pPr>
          </w:p>
        </w:tc>
      </w:tr>
    </w:tbl>
    <w:p w14:paraId="13DD05C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21D03CE2" w14:textId="77777777" w:rsidTr="006D2CDF">
        <w:tc>
          <w:tcPr>
            <w:tcW w:w="2977" w:type="dxa"/>
            <w:shd w:val="clear" w:color="auto" w:fill="D9E2F3"/>
            <w:vAlign w:val="center"/>
          </w:tcPr>
          <w:p w14:paraId="21333F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460DFD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13E4C2" w14:textId="77777777" w:rsidTr="006D2CDF">
        <w:tc>
          <w:tcPr>
            <w:tcW w:w="2977" w:type="dxa"/>
            <w:shd w:val="clear" w:color="auto" w:fill="D9E2F3"/>
            <w:vAlign w:val="center"/>
          </w:tcPr>
          <w:p w14:paraId="4CBC75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FF3E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1891AC" w14:textId="77777777" w:rsidTr="006D2CDF">
        <w:tc>
          <w:tcPr>
            <w:tcW w:w="2977" w:type="dxa"/>
            <w:shd w:val="clear" w:color="auto" w:fill="D9E2F3"/>
            <w:vAlign w:val="center"/>
          </w:tcPr>
          <w:p w14:paraId="393BE0FC"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932FCC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C14692" w14:textId="77777777" w:rsidTr="006D2CDF">
        <w:tc>
          <w:tcPr>
            <w:tcW w:w="2977" w:type="dxa"/>
            <w:shd w:val="clear" w:color="auto" w:fill="D9E2F3"/>
            <w:vAlign w:val="center"/>
          </w:tcPr>
          <w:p w14:paraId="7D99477A"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C5804E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998609" w14:textId="77777777" w:rsidTr="006D2CDF">
        <w:tc>
          <w:tcPr>
            <w:tcW w:w="2977" w:type="dxa"/>
            <w:shd w:val="clear" w:color="auto" w:fill="D9E2F3"/>
            <w:vAlign w:val="center"/>
          </w:tcPr>
          <w:p w14:paraId="2CBD26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F7A158C" w14:textId="77777777" w:rsidR="00F016A2" w:rsidRPr="00FD1EE4" w:rsidRDefault="00F016A2" w:rsidP="006D2CDF">
            <w:pPr>
              <w:spacing w:before="240" w:after="240"/>
              <w:rPr>
                <w:rFonts w:ascii="GHEA Grapalat" w:eastAsia="GHEA Grapalat" w:hAnsi="GHEA Grapalat" w:cs="GHEA Grapalat"/>
              </w:rPr>
            </w:pPr>
          </w:p>
        </w:tc>
      </w:tr>
    </w:tbl>
    <w:p w14:paraId="51B7C99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651C217A" w14:textId="77777777" w:rsidTr="006D2CDF">
        <w:tc>
          <w:tcPr>
            <w:tcW w:w="2943" w:type="dxa"/>
            <w:shd w:val="clear" w:color="auto" w:fill="D9E2F3"/>
            <w:vAlign w:val="center"/>
          </w:tcPr>
          <w:p w14:paraId="12BD29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DEC163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53E744" w14:textId="77777777" w:rsidTr="006D2CDF">
        <w:tc>
          <w:tcPr>
            <w:tcW w:w="2943" w:type="dxa"/>
            <w:shd w:val="clear" w:color="auto" w:fill="D9E2F3"/>
            <w:vAlign w:val="center"/>
          </w:tcPr>
          <w:p w14:paraId="033D30D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D879B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689450" w14:textId="77777777" w:rsidTr="006D2CDF">
        <w:tc>
          <w:tcPr>
            <w:tcW w:w="2943" w:type="dxa"/>
            <w:shd w:val="clear" w:color="auto" w:fill="D9E2F3"/>
            <w:vAlign w:val="center"/>
          </w:tcPr>
          <w:p w14:paraId="4BDBE642"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4E1D418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E4D09DA" w14:textId="77777777" w:rsidTr="006D2CDF">
        <w:tc>
          <w:tcPr>
            <w:tcW w:w="2943" w:type="dxa"/>
            <w:shd w:val="clear" w:color="auto" w:fill="D9E2F3"/>
            <w:vAlign w:val="center"/>
          </w:tcPr>
          <w:p w14:paraId="6E0EB5F3"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6712E7" w14:textId="77777777" w:rsidR="00F016A2" w:rsidRPr="00FD1EE4" w:rsidRDefault="00F016A2" w:rsidP="006D2CDF">
            <w:pPr>
              <w:spacing w:before="240" w:after="240"/>
              <w:rPr>
                <w:rFonts w:ascii="GHEA Grapalat" w:eastAsia="GHEA Grapalat" w:hAnsi="GHEA Grapalat" w:cs="GHEA Grapalat"/>
              </w:rPr>
            </w:pPr>
          </w:p>
        </w:tc>
      </w:tr>
    </w:tbl>
    <w:p w14:paraId="0C7FB32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E02A7EE" w14:textId="77777777" w:rsidTr="006D2CDF">
        <w:tc>
          <w:tcPr>
            <w:tcW w:w="2837" w:type="dxa"/>
            <w:shd w:val="clear" w:color="auto" w:fill="D9E2F3"/>
            <w:vAlign w:val="center"/>
          </w:tcPr>
          <w:p w14:paraId="1A09D4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625AA4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76EE3D5" w14:textId="77777777" w:rsidTr="006D2CDF">
        <w:tc>
          <w:tcPr>
            <w:tcW w:w="2837" w:type="dxa"/>
            <w:shd w:val="clear" w:color="auto" w:fill="D9E2F3"/>
            <w:vAlign w:val="center"/>
          </w:tcPr>
          <w:p w14:paraId="76F14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150E50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4BB503" w14:textId="77777777" w:rsidTr="006D2CDF">
        <w:tc>
          <w:tcPr>
            <w:tcW w:w="2837" w:type="dxa"/>
            <w:shd w:val="clear" w:color="auto" w:fill="D9E2F3"/>
            <w:vAlign w:val="center"/>
          </w:tcPr>
          <w:p w14:paraId="3427354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F32AE0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1868C" w14:textId="77777777" w:rsidTr="006D2CDF">
        <w:tc>
          <w:tcPr>
            <w:tcW w:w="2837" w:type="dxa"/>
            <w:shd w:val="clear" w:color="auto" w:fill="D9E2F3"/>
            <w:vAlign w:val="center"/>
          </w:tcPr>
          <w:p w14:paraId="116C05D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828C319" w14:textId="77777777" w:rsidR="00F016A2" w:rsidRPr="00FD1EE4" w:rsidRDefault="00F016A2" w:rsidP="006D2CDF">
            <w:pPr>
              <w:spacing w:before="240" w:after="240"/>
              <w:rPr>
                <w:rFonts w:ascii="GHEA Grapalat" w:eastAsia="GHEA Grapalat" w:hAnsi="GHEA Grapalat" w:cs="GHEA Grapalat"/>
              </w:rPr>
            </w:pPr>
          </w:p>
        </w:tc>
      </w:tr>
    </w:tbl>
    <w:p w14:paraId="57239B6C"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185D256" w14:textId="77777777" w:rsidTr="006D2CDF">
        <w:trPr>
          <w:trHeight w:val="924"/>
        </w:trPr>
        <w:tc>
          <w:tcPr>
            <w:tcW w:w="9016" w:type="dxa"/>
            <w:gridSpan w:val="2"/>
            <w:vAlign w:val="center"/>
          </w:tcPr>
          <w:p w14:paraId="0C0E7406" w14:textId="77777777" w:rsidR="00F016A2" w:rsidRPr="00FD1EE4" w:rsidRDefault="00D640B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39B3A7D8" w14:textId="77777777" w:rsidTr="006D2CDF">
        <w:trPr>
          <w:trHeight w:val="684"/>
        </w:trPr>
        <w:tc>
          <w:tcPr>
            <w:tcW w:w="4508" w:type="dxa"/>
            <w:shd w:val="clear" w:color="auto" w:fill="D9E2F3"/>
            <w:vAlign w:val="center"/>
          </w:tcPr>
          <w:p w14:paraId="25E3040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11DA79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5602F8" w14:textId="77777777" w:rsidTr="006D2CDF">
        <w:trPr>
          <w:trHeight w:val="1282"/>
        </w:trPr>
        <w:tc>
          <w:tcPr>
            <w:tcW w:w="4508" w:type="dxa"/>
            <w:shd w:val="clear" w:color="auto" w:fill="D9E2F3"/>
            <w:vAlign w:val="center"/>
          </w:tcPr>
          <w:p w14:paraId="3C3AEE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BE40BB7" w14:textId="77777777" w:rsidR="00F016A2" w:rsidRPr="006B364D" w:rsidRDefault="00D640B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36A23848" w14:textId="77777777" w:rsidR="00F016A2" w:rsidRPr="00F10CBA" w:rsidRDefault="00D640B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3822EB" w14:textId="77777777" w:rsidTr="006D2CDF">
        <w:tc>
          <w:tcPr>
            <w:tcW w:w="9016" w:type="dxa"/>
            <w:gridSpan w:val="2"/>
            <w:vAlign w:val="center"/>
          </w:tcPr>
          <w:p w14:paraId="66BC8B47"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6B8E032" w14:textId="77777777" w:rsidTr="006D2CDF">
        <w:tc>
          <w:tcPr>
            <w:tcW w:w="9016" w:type="dxa"/>
            <w:gridSpan w:val="2"/>
            <w:vAlign w:val="center"/>
          </w:tcPr>
          <w:p w14:paraId="06A08271" w14:textId="77777777" w:rsidR="00F016A2" w:rsidRPr="00FD1EE4" w:rsidRDefault="00D640B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D7DD262"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F35C2D" w14:textId="77777777" w:rsidTr="006D2CDF">
        <w:trPr>
          <w:trHeight w:val="924"/>
        </w:trPr>
        <w:tc>
          <w:tcPr>
            <w:tcW w:w="9016" w:type="dxa"/>
            <w:gridSpan w:val="2"/>
            <w:vAlign w:val="center"/>
          </w:tcPr>
          <w:p w14:paraId="2EFCA284" w14:textId="77777777" w:rsidR="00F016A2" w:rsidRPr="00FD1EE4" w:rsidRDefault="00D640B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C2A0900" w14:textId="77777777" w:rsidTr="006D2CDF">
        <w:trPr>
          <w:trHeight w:val="684"/>
        </w:trPr>
        <w:tc>
          <w:tcPr>
            <w:tcW w:w="4508" w:type="dxa"/>
            <w:shd w:val="clear" w:color="auto" w:fill="D9E2F3"/>
            <w:vAlign w:val="center"/>
          </w:tcPr>
          <w:p w14:paraId="0F23E2F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6EC8106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5E8CEA" w14:textId="77777777" w:rsidTr="006D2CDF">
        <w:trPr>
          <w:trHeight w:val="1282"/>
        </w:trPr>
        <w:tc>
          <w:tcPr>
            <w:tcW w:w="4508" w:type="dxa"/>
            <w:shd w:val="clear" w:color="auto" w:fill="D9E2F3"/>
            <w:vAlign w:val="center"/>
          </w:tcPr>
          <w:p w14:paraId="43A806D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01C192A" w14:textId="77777777" w:rsidR="00F016A2" w:rsidRPr="00C843BA" w:rsidRDefault="00D640B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0FE21AB" w14:textId="77777777" w:rsidR="00F016A2" w:rsidRPr="00C843BA" w:rsidRDefault="00D640B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3F4C3FE" w14:textId="77777777" w:rsidTr="006D2CDF">
        <w:tc>
          <w:tcPr>
            <w:tcW w:w="9016" w:type="dxa"/>
            <w:gridSpan w:val="2"/>
            <w:vAlign w:val="center"/>
          </w:tcPr>
          <w:p w14:paraId="2650C726"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4F26E6A6" w14:textId="77777777" w:rsidTr="006D2CDF">
        <w:tc>
          <w:tcPr>
            <w:tcW w:w="9016" w:type="dxa"/>
            <w:gridSpan w:val="2"/>
            <w:vAlign w:val="center"/>
          </w:tcPr>
          <w:p w14:paraId="600F89D0"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A427387" w14:textId="77777777" w:rsidTr="006D2CDF">
        <w:tc>
          <w:tcPr>
            <w:tcW w:w="9016" w:type="dxa"/>
            <w:gridSpan w:val="2"/>
            <w:vAlign w:val="center"/>
          </w:tcPr>
          <w:p w14:paraId="226B5256"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5AC27E6" w14:textId="77777777" w:rsidTr="006D2CDF">
        <w:tc>
          <w:tcPr>
            <w:tcW w:w="9016" w:type="dxa"/>
            <w:gridSpan w:val="2"/>
            <w:vAlign w:val="center"/>
          </w:tcPr>
          <w:p w14:paraId="3256C40E" w14:textId="77777777" w:rsidR="00F016A2" w:rsidRPr="00FD1EE4" w:rsidRDefault="00D640B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7883821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7DA20BA" w14:textId="77777777" w:rsidTr="006D2CDF">
        <w:tc>
          <w:tcPr>
            <w:tcW w:w="2837" w:type="dxa"/>
            <w:shd w:val="clear" w:color="auto" w:fill="D9E2F3"/>
            <w:vAlign w:val="center"/>
          </w:tcPr>
          <w:p w14:paraId="6822768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D2A390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1068AA" w14:textId="77777777" w:rsidTr="006D2CDF">
        <w:tc>
          <w:tcPr>
            <w:tcW w:w="2837" w:type="dxa"/>
            <w:shd w:val="clear" w:color="auto" w:fill="D9E2F3"/>
            <w:vAlign w:val="center"/>
          </w:tcPr>
          <w:p w14:paraId="762643F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50AC7CE" w14:textId="77777777" w:rsidR="00F016A2" w:rsidRPr="00B23852" w:rsidRDefault="00D640B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799FF895" w14:textId="77777777" w:rsidR="00F016A2" w:rsidRPr="00FD1EE4" w:rsidRDefault="00D640B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425A7F" w14:textId="77777777" w:rsidTr="006D2CDF">
        <w:tc>
          <w:tcPr>
            <w:tcW w:w="2837" w:type="dxa"/>
            <w:shd w:val="clear" w:color="auto" w:fill="D9E2F3"/>
            <w:vAlign w:val="center"/>
          </w:tcPr>
          <w:p w14:paraId="558BF10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AAD7B5" w14:textId="77777777" w:rsidR="00F016A2" w:rsidRPr="005600B4" w:rsidRDefault="00D640B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9223B1B" w14:textId="77777777" w:rsidR="00F016A2" w:rsidRPr="005600B4" w:rsidRDefault="00D640B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39966BE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4BD300" w14:textId="77777777" w:rsidTr="006D2CDF">
        <w:tc>
          <w:tcPr>
            <w:tcW w:w="2837" w:type="dxa"/>
            <w:shd w:val="clear" w:color="auto" w:fill="D9E2F3"/>
            <w:vAlign w:val="center"/>
          </w:tcPr>
          <w:p w14:paraId="5AB5D4A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0CAD02A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70907" w14:textId="77777777" w:rsidTr="006D2CDF">
        <w:tc>
          <w:tcPr>
            <w:tcW w:w="2837" w:type="dxa"/>
            <w:shd w:val="clear" w:color="auto" w:fill="D9E2F3"/>
            <w:vAlign w:val="center"/>
          </w:tcPr>
          <w:p w14:paraId="4BEA9D6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2A4B882" w14:textId="77777777" w:rsidR="00F016A2" w:rsidRPr="00FD1EE4" w:rsidRDefault="00F016A2" w:rsidP="006D2CDF">
            <w:pPr>
              <w:spacing w:before="240" w:after="240"/>
              <w:rPr>
                <w:rFonts w:ascii="GHEA Grapalat" w:eastAsia="GHEA Grapalat" w:hAnsi="GHEA Grapalat" w:cs="GHEA Grapalat"/>
              </w:rPr>
            </w:pPr>
          </w:p>
        </w:tc>
      </w:tr>
    </w:tbl>
    <w:p w14:paraId="3432150F" w14:textId="77777777" w:rsidR="00F016A2" w:rsidRPr="00DD2F5B" w:rsidRDefault="00DD2F5B" w:rsidP="00DD2F5B">
      <w:pPr>
        <w:pBdr>
          <w:top w:val="nil"/>
          <w:left w:val="nil"/>
          <w:bottom w:val="nil"/>
          <w:right w:val="nil"/>
          <w:between w:val="nil"/>
        </w:pBdr>
        <w:rPr>
          <w:rFonts w:ascii="GHEA Grapalat" w:eastAsia="GHEA Grapalat" w:hAnsi="GHEA Grapalat" w:cs="GHEA Grapalat"/>
          <w:i/>
          <w:color w:val="000000"/>
          <w:lang w:val="hy-AM"/>
        </w:rPr>
      </w:pPr>
      <w:r>
        <w:rPr>
          <w:rFonts w:ascii="GHEA Grapalat" w:hAnsi="GHEA Grapalat"/>
          <w:lang w:val="hy-AM"/>
        </w:rPr>
        <w:t xml:space="preserve">  </w:t>
      </w:r>
    </w:p>
    <w:p w14:paraId="005E9DC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8D8CFB9"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3DA613C" w14:textId="77777777" w:rsidTr="006D2CDF">
        <w:tc>
          <w:tcPr>
            <w:tcW w:w="2835" w:type="dxa"/>
            <w:shd w:val="clear" w:color="auto" w:fill="D9E2F3"/>
            <w:vAlign w:val="center"/>
          </w:tcPr>
          <w:p w14:paraId="40A5D34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4A6F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3F5A56" w14:textId="77777777" w:rsidTr="006D2CDF">
        <w:tc>
          <w:tcPr>
            <w:tcW w:w="2835" w:type="dxa"/>
            <w:shd w:val="clear" w:color="auto" w:fill="D9E2F3"/>
            <w:vAlign w:val="center"/>
          </w:tcPr>
          <w:p w14:paraId="6BD0FB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544DF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50C43" w14:textId="77777777" w:rsidTr="006D2CDF">
        <w:tc>
          <w:tcPr>
            <w:tcW w:w="2835" w:type="dxa"/>
            <w:shd w:val="clear" w:color="auto" w:fill="D9E2F3"/>
            <w:vAlign w:val="center"/>
          </w:tcPr>
          <w:p w14:paraId="257987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24200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DFC48" w14:textId="77777777" w:rsidTr="006D2CDF">
        <w:tc>
          <w:tcPr>
            <w:tcW w:w="2835" w:type="dxa"/>
            <w:shd w:val="clear" w:color="auto" w:fill="D9E2F3"/>
            <w:vAlign w:val="center"/>
          </w:tcPr>
          <w:p w14:paraId="1D54601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8F77F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D551B" w14:textId="77777777" w:rsidTr="006D2CDF">
        <w:tc>
          <w:tcPr>
            <w:tcW w:w="2835" w:type="dxa"/>
            <w:shd w:val="clear" w:color="auto" w:fill="D9E2F3"/>
            <w:vAlign w:val="center"/>
          </w:tcPr>
          <w:p w14:paraId="34244C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FA1E9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C186E0C" w14:textId="77777777" w:rsidTr="006D2CDF">
        <w:tc>
          <w:tcPr>
            <w:tcW w:w="2835" w:type="dxa"/>
            <w:shd w:val="clear" w:color="auto" w:fill="D9E2F3"/>
            <w:vAlign w:val="center"/>
          </w:tcPr>
          <w:p w14:paraId="1606B18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9D5047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B21125" w14:textId="77777777" w:rsidTr="006D2CDF">
        <w:tc>
          <w:tcPr>
            <w:tcW w:w="2835" w:type="dxa"/>
            <w:shd w:val="clear" w:color="auto" w:fill="D9E2F3"/>
            <w:vAlign w:val="center"/>
          </w:tcPr>
          <w:p w14:paraId="704273A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5C082A" w14:textId="77777777" w:rsidR="00F016A2" w:rsidRPr="00FD1EE4" w:rsidRDefault="00F016A2" w:rsidP="006D2CDF">
            <w:pPr>
              <w:spacing w:before="240" w:after="240"/>
              <w:rPr>
                <w:rFonts w:ascii="GHEA Grapalat" w:eastAsia="GHEA Grapalat" w:hAnsi="GHEA Grapalat" w:cs="GHEA Grapalat"/>
              </w:rPr>
            </w:pPr>
          </w:p>
        </w:tc>
      </w:tr>
    </w:tbl>
    <w:p w14:paraId="3B4882C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7837D08" w14:textId="77777777" w:rsidTr="006D2CDF">
        <w:trPr>
          <w:trHeight w:val="853"/>
        </w:trPr>
        <w:tc>
          <w:tcPr>
            <w:tcW w:w="2835" w:type="dxa"/>
            <w:vMerge w:val="restart"/>
            <w:shd w:val="clear" w:color="auto" w:fill="D9E2F3"/>
            <w:vAlign w:val="center"/>
          </w:tcPr>
          <w:p w14:paraId="67CDA09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96F00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64714E" w14:textId="77777777" w:rsidTr="006D2CDF">
        <w:trPr>
          <w:trHeight w:val="850"/>
        </w:trPr>
        <w:tc>
          <w:tcPr>
            <w:tcW w:w="2835" w:type="dxa"/>
            <w:vMerge/>
            <w:shd w:val="clear" w:color="auto" w:fill="D9E2F3"/>
            <w:vAlign w:val="center"/>
          </w:tcPr>
          <w:p w14:paraId="0A608E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38280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C62B6C" w14:textId="77777777" w:rsidTr="006D2CDF">
        <w:trPr>
          <w:trHeight w:val="850"/>
        </w:trPr>
        <w:tc>
          <w:tcPr>
            <w:tcW w:w="2835" w:type="dxa"/>
            <w:vMerge/>
            <w:shd w:val="clear" w:color="auto" w:fill="D9E2F3"/>
            <w:vAlign w:val="center"/>
          </w:tcPr>
          <w:p w14:paraId="165B923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205B38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64B5D7" w14:textId="77777777" w:rsidTr="006D2CDF">
        <w:trPr>
          <w:trHeight w:val="850"/>
        </w:trPr>
        <w:tc>
          <w:tcPr>
            <w:tcW w:w="2835" w:type="dxa"/>
            <w:vMerge/>
            <w:shd w:val="clear" w:color="auto" w:fill="D9E2F3"/>
            <w:vAlign w:val="center"/>
          </w:tcPr>
          <w:p w14:paraId="307CAA1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964F1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E49137" w14:textId="77777777" w:rsidTr="006D2CDF">
        <w:trPr>
          <w:trHeight w:val="850"/>
        </w:trPr>
        <w:tc>
          <w:tcPr>
            <w:tcW w:w="2835" w:type="dxa"/>
            <w:vMerge/>
            <w:shd w:val="clear" w:color="auto" w:fill="D9E2F3"/>
            <w:vAlign w:val="center"/>
          </w:tcPr>
          <w:p w14:paraId="70A0D17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8FE22C" w14:textId="77777777" w:rsidR="00F016A2" w:rsidRPr="00FD1EE4" w:rsidRDefault="00F016A2" w:rsidP="006D2CDF">
            <w:pPr>
              <w:spacing w:before="240" w:after="240"/>
              <w:rPr>
                <w:rFonts w:ascii="GHEA Grapalat" w:eastAsia="GHEA Grapalat" w:hAnsi="GHEA Grapalat" w:cs="GHEA Grapalat"/>
              </w:rPr>
            </w:pPr>
          </w:p>
        </w:tc>
      </w:tr>
    </w:tbl>
    <w:p w14:paraId="21A3E604"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2D5C150" w14:textId="77777777" w:rsidTr="006D2CDF">
        <w:tc>
          <w:tcPr>
            <w:tcW w:w="2835" w:type="dxa"/>
            <w:shd w:val="clear" w:color="auto" w:fill="D9E2F3"/>
            <w:vAlign w:val="center"/>
          </w:tcPr>
          <w:p w14:paraId="27BBE4D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E461D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D154E2" w14:textId="77777777" w:rsidTr="006D2CDF">
        <w:tc>
          <w:tcPr>
            <w:tcW w:w="2835" w:type="dxa"/>
            <w:shd w:val="clear" w:color="auto" w:fill="D9E2F3"/>
            <w:vAlign w:val="center"/>
          </w:tcPr>
          <w:p w14:paraId="2D65CD1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579B995" w14:textId="77777777" w:rsidR="00F016A2" w:rsidRPr="00FD1EE4" w:rsidRDefault="00F016A2" w:rsidP="006D2CDF">
            <w:pPr>
              <w:spacing w:before="240" w:after="240"/>
              <w:rPr>
                <w:rFonts w:ascii="GHEA Grapalat" w:eastAsia="GHEA Grapalat" w:hAnsi="GHEA Grapalat" w:cs="GHEA Grapalat"/>
              </w:rPr>
            </w:pPr>
          </w:p>
        </w:tc>
      </w:tr>
    </w:tbl>
    <w:p w14:paraId="0EB22E1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14:paraId="649E9625"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FF9B9CC" w14:textId="77777777" w:rsidTr="006D2CDF">
        <w:tc>
          <w:tcPr>
            <w:tcW w:w="9016" w:type="dxa"/>
            <w:shd w:val="clear" w:color="auto" w:fill="DBE5F1" w:themeFill="accent1" w:themeFillTint="33"/>
          </w:tcPr>
          <w:p w14:paraId="32F30453"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94A156C" w14:textId="77777777" w:rsidTr="006D2CDF">
        <w:trPr>
          <w:trHeight w:val="10187"/>
        </w:trPr>
        <w:tc>
          <w:tcPr>
            <w:tcW w:w="9016" w:type="dxa"/>
          </w:tcPr>
          <w:p w14:paraId="1A599231" w14:textId="77777777" w:rsidR="00F016A2" w:rsidRPr="00FD1EE4" w:rsidRDefault="00F016A2" w:rsidP="006D2CDF">
            <w:pPr>
              <w:rPr>
                <w:rFonts w:ascii="GHEA Grapalat" w:eastAsia="GHEA Grapalat" w:hAnsi="GHEA Grapalat" w:cs="GHEA Grapalat"/>
                <w:b/>
                <w:color w:val="000000"/>
              </w:rPr>
            </w:pPr>
          </w:p>
        </w:tc>
      </w:tr>
    </w:tbl>
    <w:p w14:paraId="2A24D635"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623A8066" w14:textId="77777777" w:rsidR="00F016A2" w:rsidRDefault="00F016A2" w:rsidP="00F016A2">
      <w:pPr>
        <w:rPr>
          <w:rFonts w:ascii="GHEA Grapalat" w:hAnsi="GHEA Grapalat"/>
          <w:b/>
        </w:rPr>
      </w:pPr>
    </w:p>
    <w:p w14:paraId="795CBE64" w14:textId="77777777" w:rsidR="00F016A2" w:rsidRDefault="00F016A2" w:rsidP="00F016A2">
      <w:pPr>
        <w:rPr>
          <w:ins w:id="12" w:author="Inesa Kocharyan" w:date="2021-09-01T11:45:00Z"/>
          <w:rFonts w:ascii="GHEA Grapalat" w:hAnsi="GHEA Grapalat"/>
          <w:b/>
        </w:rPr>
      </w:pPr>
    </w:p>
    <w:p w14:paraId="7600ED66" w14:textId="77777777" w:rsidR="00F016A2" w:rsidRDefault="00F016A2" w:rsidP="00F016A2">
      <w:pPr>
        <w:rPr>
          <w:rFonts w:ascii="GHEA Grapalat" w:hAnsi="GHEA Grapalat"/>
          <w:b/>
        </w:rPr>
      </w:pPr>
      <w:r>
        <w:rPr>
          <w:rFonts w:ascii="GHEA Grapalat" w:hAnsi="GHEA Grapalat"/>
          <w:b/>
        </w:rPr>
        <w:br w:type="page"/>
      </w:r>
    </w:p>
    <w:p w14:paraId="1CA051A0"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4D682C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07D78D7"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89193C4"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63DEA0D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ECE363E"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03E14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7E7660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342A5D1"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EDFF30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07B44E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gramStart"/>
      <w:r w:rsidRPr="000306ED">
        <w:rPr>
          <w:rFonts w:ascii="GHEA Grapalat" w:hAnsi="GHEA Grapalat"/>
        </w:rPr>
        <w:t>муниципалитета.В</w:t>
      </w:r>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0F71B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8B4A6F"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B357F2"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441ADA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6B028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F1EE1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EC1415C"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6F548A7"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AF10D86"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CA0CC3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C7EBB1"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A9D39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15275672"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12C204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4DF9EA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1D682D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1D65B2C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188DCEE"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A90765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19E12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2E013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957F5A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78DD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CA777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B56FCA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288C3C"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598984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A17151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5290F4C3" w14:textId="15606A4A"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7239E">
        <w:rPr>
          <w:rFonts w:ascii="GHEA Grapalat" w:hAnsi="GHEA Grapalat"/>
          <w:b/>
          <w:sz w:val="24"/>
          <w:szCs w:val="24"/>
        </w:rPr>
        <w:t>SMG15HD-GH-APZB-26/01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14:paraId="1E0ABBC7" w14:textId="77777777" w:rsidR="00B2572B" w:rsidRPr="009044F1" w:rsidRDefault="00B2572B" w:rsidP="00B46D58">
      <w:pPr>
        <w:widowControl w:val="0"/>
        <w:spacing w:after="120"/>
        <w:ind w:firstLine="567"/>
        <w:jc w:val="center"/>
        <w:rPr>
          <w:rFonts w:ascii="GHEA Grapalat" w:hAnsi="GHEA Grapalat"/>
        </w:rPr>
      </w:pPr>
    </w:p>
    <w:p w14:paraId="1CD27A1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A2920E" w14:textId="77777777" w:rsidR="00B2572B" w:rsidRPr="009044F1" w:rsidRDefault="00B2572B" w:rsidP="00B46D58">
      <w:pPr>
        <w:widowControl w:val="0"/>
        <w:spacing w:after="120"/>
        <w:ind w:firstLine="567"/>
        <w:jc w:val="center"/>
        <w:rPr>
          <w:rFonts w:ascii="GHEA Grapalat" w:hAnsi="GHEA Grapalat"/>
        </w:rPr>
      </w:pPr>
    </w:p>
    <w:p w14:paraId="64CA0AC9" w14:textId="0BDD86FD"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87239E">
        <w:rPr>
          <w:rFonts w:ascii="GHEA Grapalat" w:hAnsi="GHEA Grapalat"/>
          <w:spacing w:val="-6"/>
        </w:rPr>
        <w:t>SMG15HD-GH-APZB-26/01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60CA9D8"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EDCA1BB"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13549BE"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45ACA73"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64BE36C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A15821B"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62D27F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D6306A0"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7B01DE1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1B1505A"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64514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14:paraId="558E0C2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575BA7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0804AB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0219606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047446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9182FC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FED078F"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347C9F3"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1B3050"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3FFD079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93319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E3661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FB20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EEA40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18157C" w14:textId="77777777" w:rsidR="0009191C" w:rsidRPr="005744FC" w:rsidRDefault="0009191C" w:rsidP="00B46D58">
            <w:pPr>
              <w:widowControl w:val="0"/>
              <w:jc w:val="center"/>
              <w:rPr>
                <w:rFonts w:ascii="GHEA Grapalat" w:hAnsi="GHEA Grapalat"/>
                <w:sz w:val="20"/>
                <w:szCs w:val="20"/>
              </w:rPr>
            </w:pPr>
          </w:p>
        </w:tc>
      </w:tr>
      <w:tr w:rsidR="0009191C" w:rsidRPr="005744FC" w14:paraId="4F61B445"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18377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115B33D"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88A1C8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753A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415B8A" w14:textId="77777777" w:rsidR="0009191C" w:rsidRPr="005744FC" w:rsidRDefault="0009191C" w:rsidP="00B46D58">
            <w:pPr>
              <w:widowControl w:val="0"/>
              <w:rPr>
                <w:rFonts w:ascii="GHEA Grapalat" w:hAnsi="GHEA Grapalat"/>
                <w:sz w:val="20"/>
                <w:szCs w:val="20"/>
              </w:rPr>
            </w:pPr>
          </w:p>
        </w:tc>
      </w:tr>
      <w:tr w:rsidR="0009191C" w:rsidRPr="005744FC" w14:paraId="2678B92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D8DB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442665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5E09A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A6106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D04876" w14:textId="77777777" w:rsidR="0009191C" w:rsidRPr="005744FC" w:rsidRDefault="0009191C" w:rsidP="00B46D58">
            <w:pPr>
              <w:widowControl w:val="0"/>
              <w:jc w:val="center"/>
              <w:rPr>
                <w:rFonts w:ascii="GHEA Grapalat" w:hAnsi="GHEA Grapalat"/>
                <w:sz w:val="20"/>
                <w:szCs w:val="20"/>
              </w:rPr>
            </w:pPr>
          </w:p>
        </w:tc>
      </w:tr>
      <w:tr w:rsidR="0009191C" w:rsidRPr="005744FC" w14:paraId="1030967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064B2D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22CA9A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6747E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14848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2DE82C" w14:textId="77777777" w:rsidR="0009191C" w:rsidRPr="005744FC" w:rsidRDefault="0009191C" w:rsidP="00B46D58">
            <w:pPr>
              <w:widowControl w:val="0"/>
              <w:jc w:val="center"/>
              <w:rPr>
                <w:rFonts w:ascii="GHEA Grapalat" w:hAnsi="GHEA Grapalat"/>
                <w:sz w:val="20"/>
                <w:szCs w:val="20"/>
              </w:rPr>
            </w:pPr>
          </w:p>
        </w:tc>
      </w:tr>
      <w:tr w:rsidR="0009191C" w:rsidRPr="005744FC" w14:paraId="17ED54F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308E25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E0F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082D50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32D2C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CD9582" w14:textId="77777777" w:rsidR="0009191C" w:rsidRPr="005744FC" w:rsidRDefault="0009191C" w:rsidP="00B46D58">
            <w:pPr>
              <w:widowControl w:val="0"/>
              <w:jc w:val="center"/>
              <w:rPr>
                <w:rFonts w:ascii="GHEA Grapalat" w:hAnsi="GHEA Grapalat"/>
                <w:sz w:val="20"/>
                <w:szCs w:val="20"/>
              </w:rPr>
            </w:pPr>
          </w:p>
        </w:tc>
      </w:tr>
    </w:tbl>
    <w:p w14:paraId="06E0B50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58CF98C"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4E584F" w14:textId="77777777" w:rsidR="00DC619D" w:rsidRPr="00D3436F" w:rsidRDefault="00DC619D" w:rsidP="00B46D58">
      <w:pPr>
        <w:widowControl w:val="0"/>
        <w:spacing w:after="160"/>
        <w:jc w:val="both"/>
        <w:rPr>
          <w:rFonts w:ascii="GHEA Grapalat" w:hAnsi="GHEA Grapalat"/>
          <w:lang w:val="es-ES"/>
        </w:rPr>
      </w:pPr>
    </w:p>
    <w:p w14:paraId="249EB0A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6EAF9D6" w14:textId="77777777" w:rsidR="00B217BB" w:rsidRDefault="00B217BB" w:rsidP="00B46D58">
      <w:pPr>
        <w:rPr>
          <w:rFonts w:ascii="GHEA Grapalat" w:hAnsi="GHEA Grapalat"/>
          <w:b/>
        </w:rPr>
      </w:pPr>
      <w:r>
        <w:rPr>
          <w:rFonts w:ascii="GHEA Grapalat" w:hAnsi="GHEA Grapalat"/>
          <w:b/>
        </w:rPr>
        <w:br w:type="page"/>
      </w:r>
    </w:p>
    <w:p w14:paraId="2F7F6F6B"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46E22C45" w14:textId="56D124D3"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87239E">
        <w:rPr>
          <w:rFonts w:ascii="GHEA Grapalat" w:hAnsi="GHEA Grapalat"/>
          <w:i/>
          <w:sz w:val="22"/>
          <w:szCs w:val="22"/>
        </w:rPr>
        <w:t>SMG15HD-GH-APZB-26/01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14:paraId="6DC92915" w14:textId="77777777" w:rsidR="003D2FE2" w:rsidRPr="00B138F3" w:rsidRDefault="003D2FE2" w:rsidP="003D2FE2">
      <w:pPr>
        <w:widowControl w:val="0"/>
        <w:spacing w:after="160"/>
        <w:jc w:val="center"/>
        <w:rPr>
          <w:rFonts w:ascii="GHEA Grapalat" w:hAnsi="GHEA Grapalat"/>
          <w:b/>
          <w:sz w:val="22"/>
          <w:szCs w:val="22"/>
        </w:rPr>
      </w:pPr>
    </w:p>
    <w:p w14:paraId="5939F8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2000FEA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231E3C3" w14:textId="77777777" w:rsidTr="00B932B8">
        <w:tc>
          <w:tcPr>
            <w:tcW w:w="4786" w:type="dxa"/>
          </w:tcPr>
          <w:p w14:paraId="613741A9"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r w:rsidR="00DD2F5B">
              <w:rPr>
                <w:rFonts w:ascii="GHEA Grapalat" w:hAnsi="GHEA Grapalat"/>
                <w:sz w:val="22"/>
                <w:szCs w:val="22"/>
              </w:rPr>
              <w:t>Гюмри</w:t>
            </w:r>
          </w:p>
        </w:tc>
        <w:tc>
          <w:tcPr>
            <w:tcW w:w="4500" w:type="dxa"/>
          </w:tcPr>
          <w:p w14:paraId="1FDED2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14:paraId="0EFB7A66" w14:textId="77777777" w:rsidR="003D2FE2" w:rsidRPr="00B138F3" w:rsidRDefault="003D2FE2" w:rsidP="003D2FE2">
      <w:pPr>
        <w:widowControl w:val="0"/>
        <w:spacing w:after="160"/>
        <w:rPr>
          <w:rFonts w:ascii="GHEA Grapalat" w:hAnsi="GHEA Grapalat" w:cs="GHEA Grapalat"/>
          <w:b/>
          <w:sz w:val="22"/>
          <w:szCs w:val="22"/>
        </w:rPr>
      </w:pPr>
    </w:p>
    <w:p w14:paraId="6093444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CAEBAC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40F2A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4A9187B"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61CE22E"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D1DBAB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8915E5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BDE0C19"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082EDA7"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9E3FFF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ADEF6C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AE008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C579C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1EA99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B5BE4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52933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DE6DA8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C5A71A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4C774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BCFD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75AE59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5261B5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1F276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DBAB25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E57EF7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E8BB0C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009B3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F43ED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BEDF30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90D85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9C84D1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410EE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EE6186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41EDE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8504DE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BCA278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55A78BA" w14:textId="77777777" w:rsidR="003D2FE2" w:rsidRPr="00B138F3" w:rsidRDefault="003D2FE2" w:rsidP="003D2FE2">
      <w:pPr>
        <w:widowControl w:val="0"/>
        <w:spacing w:after="160"/>
        <w:jc w:val="right"/>
        <w:rPr>
          <w:rFonts w:ascii="GHEA Grapalat" w:hAnsi="GHEA Grapalat"/>
          <w:sz w:val="22"/>
          <w:szCs w:val="22"/>
        </w:rPr>
      </w:pPr>
    </w:p>
    <w:p w14:paraId="7AD62A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052A1DF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BCB5023" w14:textId="77777777" w:rsidR="003D2FE2" w:rsidRPr="00B138F3" w:rsidRDefault="003D2FE2" w:rsidP="003D2FE2">
      <w:pPr>
        <w:widowControl w:val="0"/>
        <w:spacing w:after="160"/>
        <w:jc w:val="both"/>
        <w:rPr>
          <w:rFonts w:ascii="GHEA Grapalat" w:hAnsi="GHEA Grapalat"/>
          <w:sz w:val="22"/>
          <w:szCs w:val="22"/>
        </w:rPr>
      </w:pPr>
    </w:p>
    <w:p w14:paraId="01CE214A" w14:textId="77777777" w:rsidR="003D2FE2" w:rsidRPr="00B138F3" w:rsidRDefault="003D2FE2" w:rsidP="003D2FE2">
      <w:pPr>
        <w:widowControl w:val="0"/>
        <w:spacing w:after="160"/>
        <w:jc w:val="both"/>
        <w:rPr>
          <w:rFonts w:ascii="GHEA Grapalat" w:hAnsi="GHEA Grapalat"/>
          <w:sz w:val="22"/>
          <w:szCs w:val="22"/>
        </w:rPr>
      </w:pPr>
    </w:p>
    <w:p w14:paraId="5BDFCDCD" w14:textId="77777777" w:rsidR="003D2FE2" w:rsidRPr="00B138F3" w:rsidRDefault="003D2FE2" w:rsidP="003D2FE2">
      <w:pPr>
        <w:rPr>
          <w:sz w:val="22"/>
          <w:szCs w:val="22"/>
        </w:rPr>
      </w:pPr>
    </w:p>
    <w:p w14:paraId="33E71AFA" w14:textId="77777777" w:rsidR="001005B0" w:rsidRPr="00B138F3" w:rsidRDefault="001005B0" w:rsidP="003D2FE2">
      <w:pPr>
        <w:widowControl w:val="0"/>
        <w:spacing w:after="160"/>
        <w:ind w:left="567" w:right="565"/>
        <w:jc w:val="both"/>
        <w:rPr>
          <w:rFonts w:ascii="GHEA Grapalat" w:hAnsi="GHEA Grapalat"/>
          <w:sz w:val="22"/>
          <w:szCs w:val="22"/>
        </w:rPr>
      </w:pPr>
    </w:p>
    <w:p w14:paraId="4402A9B5" w14:textId="77777777" w:rsidR="001005B0" w:rsidRPr="00B138F3" w:rsidRDefault="001005B0" w:rsidP="00B46D58">
      <w:pPr>
        <w:widowControl w:val="0"/>
        <w:spacing w:after="160"/>
        <w:ind w:left="567" w:right="565"/>
        <w:jc w:val="center"/>
        <w:rPr>
          <w:rFonts w:ascii="GHEA Grapalat" w:hAnsi="GHEA Grapalat"/>
          <w:b/>
          <w:sz w:val="22"/>
          <w:szCs w:val="22"/>
        </w:rPr>
      </w:pPr>
    </w:p>
    <w:p w14:paraId="35356A22" w14:textId="77777777" w:rsidR="001005B0" w:rsidRPr="00B138F3" w:rsidRDefault="001005B0" w:rsidP="00B46D58">
      <w:pPr>
        <w:widowControl w:val="0"/>
        <w:spacing w:after="160"/>
        <w:ind w:left="567" w:right="565"/>
        <w:jc w:val="center"/>
        <w:rPr>
          <w:rFonts w:ascii="GHEA Grapalat" w:hAnsi="GHEA Grapalat"/>
          <w:b/>
          <w:sz w:val="22"/>
          <w:szCs w:val="22"/>
        </w:rPr>
      </w:pPr>
    </w:p>
    <w:p w14:paraId="5D356AF9" w14:textId="77777777" w:rsidR="001005B0" w:rsidRPr="00B138F3" w:rsidRDefault="001005B0" w:rsidP="00B46D58">
      <w:pPr>
        <w:widowControl w:val="0"/>
        <w:spacing w:after="160"/>
        <w:ind w:left="567" w:right="565"/>
        <w:jc w:val="center"/>
        <w:rPr>
          <w:rFonts w:ascii="GHEA Grapalat" w:hAnsi="GHEA Grapalat"/>
          <w:b/>
          <w:sz w:val="22"/>
          <w:szCs w:val="22"/>
        </w:rPr>
      </w:pPr>
    </w:p>
    <w:p w14:paraId="6555BD61" w14:textId="77777777" w:rsidR="001005B0" w:rsidRPr="00B138F3" w:rsidRDefault="001005B0" w:rsidP="00B46D58">
      <w:pPr>
        <w:widowControl w:val="0"/>
        <w:spacing w:after="160"/>
        <w:ind w:left="567" w:right="565"/>
        <w:jc w:val="center"/>
        <w:rPr>
          <w:rFonts w:ascii="GHEA Grapalat" w:hAnsi="GHEA Grapalat"/>
          <w:b/>
          <w:sz w:val="22"/>
          <w:szCs w:val="22"/>
        </w:rPr>
      </w:pPr>
    </w:p>
    <w:p w14:paraId="254F13CC" w14:textId="77777777" w:rsidR="001005B0" w:rsidRPr="00B138F3" w:rsidRDefault="001005B0" w:rsidP="00B46D58">
      <w:pPr>
        <w:widowControl w:val="0"/>
        <w:spacing w:after="160"/>
        <w:ind w:left="567" w:right="565"/>
        <w:jc w:val="center"/>
        <w:rPr>
          <w:rFonts w:ascii="GHEA Grapalat" w:hAnsi="GHEA Grapalat"/>
          <w:b/>
          <w:sz w:val="22"/>
          <w:szCs w:val="22"/>
        </w:rPr>
      </w:pPr>
    </w:p>
    <w:p w14:paraId="65B73F9D" w14:textId="77777777" w:rsidR="001005B0" w:rsidRPr="00B138F3" w:rsidRDefault="001005B0" w:rsidP="00B46D58">
      <w:pPr>
        <w:widowControl w:val="0"/>
        <w:spacing w:after="160"/>
        <w:ind w:left="567" w:right="565"/>
        <w:jc w:val="center"/>
        <w:rPr>
          <w:rFonts w:ascii="GHEA Grapalat" w:hAnsi="GHEA Grapalat"/>
          <w:b/>
        </w:rPr>
      </w:pPr>
    </w:p>
    <w:p w14:paraId="42106751" w14:textId="77777777" w:rsidR="001005B0" w:rsidRPr="00B138F3" w:rsidRDefault="001005B0" w:rsidP="00B46D58">
      <w:pPr>
        <w:widowControl w:val="0"/>
        <w:spacing w:after="160"/>
        <w:ind w:left="567" w:right="565"/>
        <w:jc w:val="center"/>
        <w:rPr>
          <w:rFonts w:ascii="GHEA Grapalat" w:hAnsi="GHEA Grapalat"/>
          <w:b/>
        </w:rPr>
      </w:pPr>
    </w:p>
    <w:p w14:paraId="0A585CE1" w14:textId="77777777" w:rsidR="001005B0" w:rsidRPr="00B138F3" w:rsidRDefault="001005B0" w:rsidP="00B46D58">
      <w:pPr>
        <w:widowControl w:val="0"/>
        <w:spacing w:after="160"/>
        <w:ind w:left="567" w:right="565"/>
        <w:jc w:val="center"/>
        <w:rPr>
          <w:rFonts w:ascii="GHEA Grapalat" w:hAnsi="GHEA Grapalat"/>
          <w:b/>
        </w:rPr>
      </w:pPr>
    </w:p>
    <w:p w14:paraId="7AEFDE07" w14:textId="77777777" w:rsidR="001005B0" w:rsidRPr="00B138F3" w:rsidRDefault="001005B0" w:rsidP="00B46D58">
      <w:pPr>
        <w:widowControl w:val="0"/>
        <w:spacing w:after="160"/>
        <w:ind w:left="567" w:right="565"/>
        <w:jc w:val="center"/>
        <w:rPr>
          <w:rFonts w:ascii="GHEA Grapalat" w:hAnsi="GHEA Grapalat"/>
          <w:b/>
        </w:rPr>
      </w:pPr>
    </w:p>
    <w:p w14:paraId="5F25BEE2" w14:textId="77777777" w:rsidR="001005B0" w:rsidRPr="00B138F3" w:rsidRDefault="001005B0" w:rsidP="00B46D58">
      <w:pPr>
        <w:widowControl w:val="0"/>
        <w:spacing w:after="160"/>
        <w:ind w:left="567" w:right="565"/>
        <w:jc w:val="center"/>
        <w:rPr>
          <w:rFonts w:ascii="GHEA Grapalat" w:hAnsi="GHEA Grapalat"/>
          <w:b/>
        </w:rPr>
      </w:pPr>
    </w:p>
    <w:p w14:paraId="4618C62F" w14:textId="77777777" w:rsidR="001005B0" w:rsidRPr="00B138F3" w:rsidRDefault="001005B0" w:rsidP="00B46D58">
      <w:pPr>
        <w:widowControl w:val="0"/>
        <w:spacing w:after="160"/>
        <w:ind w:left="567" w:right="565"/>
        <w:jc w:val="center"/>
        <w:rPr>
          <w:rFonts w:ascii="GHEA Grapalat" w:hAnsi="GHEA Grapalat"/>
          <w:b/>
        </w:rPr>
      </w:pPr>
    </w:p>
    <w:p w14:paraId="3F77C9FF" w14:textId="77777777" w:rsidR="001005B0" w:rsidRPr="00B138F3" w:rsidRDefault="001005B0" w:rsidP="00B46D58">
      <w:pPr>
        <w:widowControl w:val="0"/>
        <w:spacing w:after="160"/>
        <w:ind w:left="567" w:right="565"/>
        <w:jc w:val="center"/>
        <w:rPr>
          <w:rFonts w:ascii="GHEA Grapalat" w:hAnsi="GHEA Grapalat"/>
          <w:b/>
        </w:rPr>
      </w:pPr>
    </w:p>
    <w:p w14:paraId="718D1C11" w14:textId="77777777" w:rsidR="001005B0" w:rsidRPr="00B138F3" w:rsidRDefault="001005B0" w:rsidP="00B46D58">
      <w:pPr>
        <w:widowControl w:val="0"/>
        <w:spacing w:after="160"/>
        <w:ind w:left="567" w:right="565"/>
        <w:jc w:val="center"/>
        <w:rPr>
          <w:rFonts w:ascii="GHEA Grapalat" w:hAnsi="GHEA Grapalat"/>
          <w:b/>
        </w:rPr>
      </w:pPr>
    </w:p>
    <w:p w14:paraId="4D7AAF9C" w14:textId="77777777" w:rsidR="001005B0" w:rsidRPr="00B138F3" w:rsidRDefault="001005B0" w:rsidP="00B46D58">
      <w:pPr>
        <w:widowControl w:val="0"/>
        <w:spacing w:after="160"/>
        <w:ind w:left="567" w:right="565"/>
        <w:jc w:val="center"/>
        <w:rPr>
          <w:rFonts w:ascii="GHEA Grapalat" w:hAnsi="GHEA Grapalat"/>
          <w:b/>
        </w:rPr>
      </w:pPr>
    </w:p>
    <w:p w14:paraId="76AFE230" w14:textId="77777777" w:rsidR="001005B0" w:rsidRPr="00B138F3" w:rsidRDefault="001005B0" w:rsidP="00B46D58">
      <w:pPr>
        <w:widowControl w:val="0"/>
        <w:spacing w:after="160"/>
        <w:ind w:left="567" w:right="565"/>
        <w:jc w:val="center"/>
        <w:rPr>
          <w:rFonts w:ascii="GHEA Grapalat" w:hAnsi="GHEA Grapalat"/>
          <w:b/>
        </w:rPr>
      </w:pPr>
    </w:p>
    <w:p w14:paraId="54854891" w14:textId="77777777" w:rsidR="001005B0" w:rsidRPr="00B138F3" w:rsidRDefault="001005B0" w:rsidP="00B46D58">
      <w:pPr>
        <w:widowControl w:val="0"/>
        <w:spacing w:after="160"/>
        <w:ind w:left="567" w:right="565"/>
        <w:jc w:val="center"/>
        <w:rPr>
          <w:rFonts w:ascii="GHEA Grapalat" w:hAnsi="GHEA Grapalat"/>
          <w:b/>
        </w:rPr>
      </w:pPr>
    </w:p>
    <w:p w14:paraId="183DC9B4"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D5FD14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FCEDE"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2A8636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2DDD"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1DDCC5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6ABF"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D2228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F459B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85EB2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E311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449C3B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71CD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CC36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6F18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C611C6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8869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6ED790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CC1A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128C43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91A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102F7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CD8A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7C4558D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90BC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63BD89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6ED70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5473F84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224A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35634F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9643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CA0847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B07A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03C2BB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5F2B0"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917678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F660D4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6CBC24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EB9BF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BEC70D" w14:textId="77777777" w:rsidTr="00B474CB">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8EC5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5E861C7" w14:textId="77777777" w:rsidTr="00B474CB">
        <w:trPr>
          <w:trHeight w:val="70"/>
        </w:trPr>
        <w:tc>
          <w:tcPr>
            <w:tcW w:w="5616" w:type="dxa"/>
            <w:tcBorders>
              <w:top w:val="nil"/>
              <w:left w:val="single" w:sz="4" w:space="0" w:color="auto"/>
              <w:bottom w:val="single" w:sz="4" w:space="0" w:color="auto"/>
              <w:right w:val="single" w:sz="4" w:space="0" w:color="auto"/>
            </w:tcBorders>
            <w:noWrap/>
            <w:vAlign w:val="bottom"/>
          </w:tcPr>
          <w:p w14:paraId="31B3534C" w14:textId="673E7756" w:rsidR="00C3421C" w:rsidRPr="00B138F3" w:rsidRDefault="00C3421C" w:rsidP="002B069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23B8AE3" w14:textId="3B4E3713" w:rsidR="00C3421C" w:rsidRPr="00B474CB" w:rsidRDefault="00C3421C" w:rsidP="00B474CB">
            <w:pPr>
              <w:widowControl w:val="0"/>
              <w:spacing w:after="160"/>
              <w:jc w:val="right"/>
              <w:rPr>
                <w:rFonts w:ascii="GHEA Grapalat" w:hAnsi="GHEA Grapalat" w:cs="Tahoma"/>
              </w:rPr>
            </w:pPr>
            <w:r w:rsidRPr="00B138F3">
              <w:rPr>
                <w:rFonts w:ascii="GHEA Grapalat" w:hAnsi="GHEA Grapalat"/>
              </w:rPr>
              <w:t>/____________________/</w:t>
            </w:r>
          </w:p>
          <w:p w14:paraId="214C202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07A2B0C" w14:textId="77777777" w:rsidR="00C3421C" w:rsidRPr="00B138F3" w:rsidRDefault="00C3421C" w:rsidP="00DE2AE3">
            <w:pPr>
              <w:widowControl w:val="0"/>
              <w:spacing w:after="160"/>
              <w:rPr>
                <w:rFonts w:ascii="GHEA Grapalat" w:hAnsi="GHEA Grapalat" w:cs="Sylfaen"/>
              </w:rPr>
            </w:pPr>
          </w:p>
          <w:p w14:paraId="3EE1534D" w14:textId="3CCB4A63" w:rsidR="00C3421C" w:rsidRPr="00B138F3" w:rsidRDefault="00C3421C" w:rsidP="002B069C">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364" w:type="dxa"/>
            <w:tcBorders>
              <w:top w:val="nil"/>
              <w:left w:val="nil"/>
              <w:bottom w:val="single" w:sz="4" w:space="0" w:color="auto"/>
              <w:right w:val="single" w:sz="4" w:space="0" w:color="auto"/>
            </w:tcBorders>
            <w:noWrap/>
          </w:tcPr>
          <w:p w14:paraId="377264AB" w14:textId="6274FAED" w:rsidR="00C3421C" w:rsidRPr="00B138F3" w:rsidRDefault="00C3421C" w:rsidP="002B069C">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3E64926" w14:textId="78B90194" w:rsidR="00C3421C" w:rsidRPr="00B474CB" w:rsidRDefault="00C3421C" w:rsidP="00B474CB">
            <w:pPr>
              <w:widowControl w:val="0"/>
              <w:spacing w:after="160"/>
              <w:jc w:val="right"/>
              <w:rPr>
                <w:rFonts w:ascii="GHEA Grapalat" w:hAnsi="GHEA Grapalat" w:cs="Sylfaen"/>
              </w:rPr>
            </w:pPr>
            <w:r w:rsidRPr="00B138F3">
              <w:rPr>
                <w:rFonts w:ascii="GHEA Grapalat" w:hAnsi="GHEA Grapalat"/>
              </w:rPr>
              <w:t>/____________________/</w:t>
            </w:r>
          </w:p>
          <w:p w14:paraId="79473D7E" w14:textId="73039DF2" w:rsidR="00C3421C" w:rsidRPr="00B138F3" w:rsidRDefault="00C3421C" w:rsidP="002B069C">
            <w:pPr>
              <w:widowControl w:val="0"/>
              <w:spacing w:after="160"/>
              <w:jc w:val="right"/>
              <w:rPr>
                <w:rFonts w:ascii="GHEA Grapalat" w:hAnsi="GHEA Grapalat" w:cs="Sylfaen"/>
              </w:rPr>
            </w:pPr>
            <w:r w:rsidRPr="00B138F3">
              <w:rPr>
                <w:rFonts w:ascii="GHEA Grapalat" w:hAnsi="GHEA Grapalat"/>
              </w:rPr>
              <w:t>/____________________/</w:t>
            </w:r>
          </w:p>
          <w:p w14:paraId="3D0F10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706AFDC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EFBBD99"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AA57A29" w14:textId="77777777" w:rsidR="00C3421C" w:rsidRPr="00B138F3" w:rsidRDefault="00C3421C" w:rsidP="00DE2AE3">
            <w:pPr>
              <w:widowControl w:val="0"/>
              <w:spacing w:after="160"/>
              <w:rPr>
                <w:rFonts w:ascii="GHEA Grapalat" w:hAnsi="GHEA Grapalat"/>
              </w:rPr>
            </w:pPr>
          </w:p>
          <w:p w14:paraId="194C601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2CDE8D6" w14:textId="7955703F" w:rsidR="00C3421C" w:rsidRPr="00B474CB" w:rsidRDefault="00C3421C" w:rsidP="00B474C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606A52D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9F856DF" w14:textId="77777777" w:rsidR="00C3421C" w:rsidRPr="00B138F3" w:rsidRDefault="00C3421C" w:rsidP="00DE2AE3">
            <w:pPr>
              <w:widowControl w:val="0"/>
              <w:spacing w:after="160"/>
              <w:rPr>
                <w:rFonts w:ascii="GHEA Grapalat" w:hAnsi="GHEA Grapalat" w:cs="Tahoma"/>
              </w:rPr>
            </w:pPr>
          </w:p>
          <w:p w14:paraId="77298A44"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E82F4B" w14:textId="5DC02416" w:rsidR="00C3421C" w:rsidRPr="00B474CB" w:rsidRDefault="00C3421C" w:rsidP="00B474C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tc>
      </w:tr>
      <w:tr w:rsidR="00B138F3" w:rsidRPr="00B138F3" w14:paraId="3B8618F8" w14:textId="77777777" w:rsidTr="00016A75">
        <w:trPr>
          <w:trHeight w:val="80"/>
        </w:trPr>
        <w:tc>
          <w:tcPr>
            <w:tcW w:w="5616" w:type="dxa"/>
            <w:tcBorders>
              <w:top w:val="nil"/>
              <w:left w:val="single" w:sz="4" w:space="0" w:color="auto"/>
              <w:bottom w:val="single" w:sz="4" w:space="0" w:color="auto"/>
              <w:right w:val="single" w:sz="4" w:space="0" w:color="auto"/>
            </w:tcBorders>
            <w:noWrap/>
            <w:vAlign w:val="bottom"/>
          </w:tcPr>
          <w:p w14:paraId="77E660D6" w14:textId="44F0C285" w:rsidR="00C3421C" w:rsidRPr="00B138F3" w:rsidRDefault="00C3421C" w:rsidP="00B474C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C1DF610"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3ABAD9C" w14:textId="6BC4C6EC" w:rsidR="00C3421C" w:rsidRPr="00B474CB" w:rsidRDefault="00C3421C" w:rsidP="00B474C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C301442"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78B8A3" w14:textId="77777777" w:rsidR="00C3421C" w:rsidRPr="00B138F3" w:rsidRDefault="00C3421C" w:rsidP="00C3421C">
      <w:pPr>
        <w:widowControl w:val="0"/>
        <w:spacing w:after="160"/>
        <w:jc w:val="center"/>
        <w:rPr>
          <w:rFonts w:ascii="GHEA Grapalat" w:hAnsi="GHEA Grapalat" w:cs="Sylfaen"/>
        </w:rPr>
      </w:pPr>
    </w:p>
    <w:p w14:paraId="0C5017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965B5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E3AD6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09B02C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3DE1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B03F56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E98BC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A4A07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1ACFE8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4AC455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ED40C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DBA74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4AE22F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80507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CBB92A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C64C5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6C2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6C18D2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52048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83F78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E4876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66C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2A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FAE5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3D9F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25D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4DB6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4EE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14630E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DF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B52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581EF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93B9D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C24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57F2C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E6DC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BDE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A987FB"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DD256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E36AE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04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D48EB1"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C7309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352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9000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E6330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BF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F86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393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28D7A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B3D1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B6E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2E61A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A8F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5CBE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0B42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21B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B386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F2D9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84E925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9F1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A8A9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7712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38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07E8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468EC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BDF2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09C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9FE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B7C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C424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C6A5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BB88B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E2B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6B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ED150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F0852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92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9D042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5A3E0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EEF9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07E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068D9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6F48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4D56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0AEB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4E922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CB586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E3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2C11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4039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765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F06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2D411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ED43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00AE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4306A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073C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C02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9C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9FD4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52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485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1A83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5FD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68E6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163CC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A48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361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EA728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DC1C7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F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9894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8FD3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904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9B4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4117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5355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C47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F87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B0E6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3D68A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EFE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CE98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33F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C36A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B4A3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E0A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34E0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9A79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1048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B8725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13C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ECF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475BA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3919A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E2D5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20F9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C0DA8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E23F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BC05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CF6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B240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0DC2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BB604C"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16A15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DB6A4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FE4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90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5445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2ECD0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1497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0044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5D0B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08748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0B1E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CC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3B7A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6F8E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03C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F78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B3A67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A970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FB80C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A944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0A301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6D3B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ED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D8D0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CC981BD"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983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64EFF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462AD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CEF5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8B4B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1748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3E2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50A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D729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5AB28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A49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F50F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69D7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A61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2DB5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384F1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E34AB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72C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00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8DEB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36F1B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8DD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348A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BBEA9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02DA8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2C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78B8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63FB4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702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5F0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3F81AE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88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140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F269A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060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86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AFB7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23052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866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31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5EDA1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66D1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3B9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99F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1C737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2FC2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3EF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B7CA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7E663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758F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6CF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26BBB7"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52BEC3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3FF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1AF19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57A1F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1B3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481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EC4279" w14:textId="77777777" w:rsidR="00C3421C" w:rsidRPr="00B138F3" w:rsidRDefault="00C3421C" w:rsidP="00DE2AE3">
            <w:pPr>
              <w:widowControl w:val="0"/>
              <w:spacing w:after="120"/>
              <w:jc w:val="center"/>
              <w:rPr>
                <w:rFonts w:ascii="GHEA Grapalat" w:hAnsi="GHEA Grapalat"/>
                <w:sz w:val="18"/>
                <w:szCs w:val="18"/>
              </w:rPr>
            </w:pPr>
          </w:p>
        </w:tc>
      </w:tr>
    </w:tbl>
    <w:p w14:paraId="7B5CBBAF" w14:textId="77777777" w:rsidR="001005B0" w:rsidRPr="00B138F3" w:rsidRDefault="001005B0" w:rsidP="00B46D58">
      <w:pPr>
        <w:widowControl w:val="0"/>
        <w:spacing w:after="160"/>
        <w:ind w:left="567" w:right="565"/>
        <w:jc w:val="center"/>
        <w:rPr>
          <w:rFonts w:ascii="GHEA Grapalat" w:hAnsi="GHEA Grapalat"/>
          <w:b/>
        </w:rPr>
      </w:pPr>
    </w:p>
    <w:p w14:paraId="2F992F85" w14:textId="77777777" w:rsidR="001005B0" w:rsidRPr="00B138F3" w:rsidRDefault="001005B0" w:rsidP="00B46D58">
      <w:pPr>
        <w:widowControl w:val="0"/>
        <w:spacing w:after="160"/>
        <w:ind w:left="567" w:right="565"/>
        <w:jc w:val="center"/>
        <w:rPr>
          <w:rFonts w:ascii="GHEA Grapalat" w:hAnsi="GHEA Grapalat"/>
          <w:b/>
        </w:rPr>
      </w:pPr>
    </w:p>
    <w:p w14:paraId="22C0E067" w14:textId="77777777" w:rsidR="001005B0" w:rsidRPr="00B138F3" w:rsidRDefault="001005B0" w:rsidP="00B46D58">
      <w:pPr>
        <w:widowControl w:val="0"/>
        <w:spacing w:after="160"/>
        <w:ind w:left="567" w:right="565"/>
        <w:jc w:val="center"/>
        <w:rPr>
          <w:rFonts w:ascii="GHEA Grapalat" w:hAnsi="GHEA Grapalat"/>
          <w:b/>
        </w:rPr>
      </w:pPr>
    </w:p>
    <w:p w14:paraId="5C6D9626" w14:textId="77777777" w:rsidR="001005B0" w:rsidRPr="00B138F3" w:rsidRDefault="001005B0" w:rsidP="00B46D58">
      <w:pPr>
        <w:widowControl w:val="0"/>
        <w:spacing w:after="160"/>
        <w:ind w:left="567" w:right="565"/>
        <w:jc w:val="center"/>
        <w:rPr>
          <w:rFonts w:ascii="GHEA Grapalat" w:hAnsi="GHEA Grapalat"/>
          <w:b/>
        </w:rPr>
      </w:pPr>
    </w:p>
    <w:p w14:paraId="73261BA0" w14:textId="77777777" w:rsidR="001005B0" w:rsidRPr="00B138F3" w:rsidRDefault="001005B0" w:rsidP="00B46D58">
      <w:pPr>
        <w:widowControl w:val="0"/>
        <w:spacing w:after="160"/>
        <w:ind w:left="567" w:right="565"/>
        <w:jc w:val="center"/>
        <w:rPr>
          <w:rFonts w:ascii="GHEA Grapalat" w:hAnsi="GHEA Grapalat"/>
          <w:b/>
        </w:rPr>
      </w:pPr>
    </w:p>
    <w:p w14:paraId="17FEB194" w14:textId="77777777" w:rsidR="001005B0" w:rsidRPr="00B138F3" w:rsidRDefault="001005B0" w:rsidP="00B46D58">
      <w:pPr>
        <w:widowControl w:val="0"/>
        <w:spacing w:after="160"/>
        <w:ind w:left="567" w:right="565"/>
        <w:jc w:val="center"/>
        <w:rPr>
          <w:rFonts w:ascii="GHEA Grapalat" w:hAnsi="GHEA Grapalat"/>
          <w:b/>
        </w:rPr>
      </w:pPr>
    </w:p>
    <w:p w14:paraId="20EF3656" w14:textId="77777777" w:rsidR="001005B0" w:rsidRPr="00B138F3" w:rsidRDefault="001005B0" w:rsidP="00B46D58">
      <w:pPr>
        <w:widowControl w:val="0"/>
        <w:spacing w:after="160"/>
        <w:ind w:left="567" w:right="565"/>
        <w:jc w:val="center"/>
        <w:rPr>
          <w:rFonts w:ascii="GHEA Grapalat" w:hAnsi="GHEA Grapalat"/>
          <w:b/>
        </w:rPr>
      </w:pPr>
    </w:p>
    <w:p w14:paraId="1404443B" w14:textId="77777777" w:rsidR="001005B0" w:rsidRPr="00B138F3" w:rsidRDefault="001005B0" w:rsidP="00B46D58">
      <w:pPr>
        <w:widowControl w:val="0"/>
        <w:spacing w:after="160"/>
        <w:ind w:left="567" w:right="565"/>
        <w:jc w:val="center"/>
        <w:rPr>
          <w:rFonts w:ascii="GHEA Grapalat" w:hAnsi="GHEA Grapalat"/>
          <w:b/>
        </w:rPr>
      </w:pPr>
    </w:p>
    <w:p w14:paraId="02BA4DC0" w14:textId="77777777" w:rsidR="001005B0" w:rsidRPr="00B138F3" w:rsidRDefault="001005B0" w:rsidP="00B46D58">
      <w:pPr>
        <w:widowControl w:val="0"/>
        <w:spacing w:after="160"/>
        <w:ind w:left="567" w:right="565"/>
        <w:jc w:val="center"/>
        <w:rPr>
          <w:rFonts w:ascii="GHEA Grapalat" w:hAnsi="GHEA Grapalat"/>
          <w:b/>
        </w:rPr>
      </w:pPr>
    </w:p>
    <w:p w14:paraId="404568B6" w14:textId="77777777" w:rsidR="001005B0" w:rsidRPr="00B138F3" w:rsidRDefault="001005B0" w:rsidP="00B46D58">
      <w:pPr>
        <w:widowControl w:val="0"/>
        <w:spacing w:after="160"/>
        <w:ind w:left="567" w:right="565"/>
        <w:jc w:val="center"/>
        <w:rPr>
          <w:rFonts w:ascii="GHEA Grapalat" w:hAnsi="GHEA Grapalat"/>
          <w:b/>
        </w:rPr>
      </w:pPr>
    </w:p>
    <w:p w14:paraId="41CEDD2B" w14:textId="77777777" w:rsidR="001005B0" w:rsidRPr="00B138F3" w:rsidRDefault="001005B0" w:rsidP="00B46D58">
      <w:pPr>
        <w:widowControl w:val="0"/>
        <w:spacing w:after="160"/>
        <w:ind w:left="567" w:right="565"/>
        <w:jc w:val="center"/>
        <w:rPr>
          <w:rFonts w:ascii="GHEA Grapalat" w:hAnsi="GHEA Grapalat"/>
          <w:b/>
        </w:rPr>
      </w:pPr>
    </w:p>
    <w:p w14:paraId="38079D4D" w14:textId="77777777" w:rsidR="001005B0" w:rsidRPr="00B138F3" w:rsidRDefault="001005B0" w:rsidP="00B46D58">
      <w:pPr>
        <w:widowControl w:val="0"/>
        <w:spacing w:after="160"/>
        <w:ind w:left="567" w:right="565"/>
        <w:jc w:val="center"/>
        <w:rPr>
          <w:rFonts w:ascii="GHEA Grapalat" w:hAnsi="GHEA Grapalat"/>
          <w:b/>
        </w:rPr>
      </w:pPr>
    </w:p>
    <w:p w14:paraId="172A7548" w14:textId="77777777" w:rsidR="001005B0" w:rsidRPr="00B138F3" w:rsidRDefault="001005B0" w:rsidP="00B46D58">
      <w:pPr>
        <w:widowControl w:val="0"/>
        <w:spacing w:after="160"/>
        <w:ind w:left="567" w:right="565"/>
        <w:jc w:val="center"/>
        <w:rPr>
          <w:rFonts w:ascii="GHEA Grapalat" w:hAnsi="GHEA Grapalat"/>
          <w:b/>
        </w:rPr>
      </w:pPr>
    </w:p>
    <w:p w14:paraId="52E20A9F" w14:textId="77777777" w:rsidR="001005B0" w:rsidRPr="00B138F3" w:rsidRDefault="001005B0" w:rsidP="00B46D58">
      <w:pPr>
        <w:widowControl w:val="0"/>
        <w:spacing w:after="160"/>
        <w:ind w:left="567" w:right="565"/>
        <w:jc w:val="center"/>
        <w:rPr>
          <w:rFonts w:ascii="GHEA Grapalat" w:hAnsi="GHEA Grapalat"/>
          <w:b/>
        </w:rPr>
      </w:pPr>
    </w:p>
    <w:p w14:paraId="44BE49D5" w14:textId="77777777" w:rsidR="001005B0" w:rsidRPr="00B138F3" w:rsidRDefault="001005B0" w:rsidP="00B46D58">
      <w:pPr>
        <w:widowControl w:val="0"/>
        <w:spacing w:after="160"/>
        <w:ind w:left="567" w:right="565"/>
        <w:jc w:val="center"/>
        <w:rPr>
          <w:rFonts w:ascii="GHEA Grapalat" w:hAnsi="GHEA Grapalat"/>
          <w:b/>
        </w:rPr>
      </w:pPr>
    </w:p>
    <w:p w14:paraId="53234293" w14:textId="77777777" w:rsidR="001005B0" w:rsidRPr="00B138F3" w:rsidRDefault="001005B0" w:rsidP="00B46D58">
      <w:pPr>
        <w:widowControl w:val="0"/>
        <w:spacing w:after="160"/>
        <w:ind w:left="567" w:right="565"/>
        <w:jc w:val="center"/>
        <w:rPr>
          <w:rFonts w:ascii="GHEA Grapalat" w:hAnsi="GHEA Grapalat"/>
          <w:b/>
        </w:rPr>
      </w:pPr>
    </w:p>
    <w:p w14:paraId="0ABDE536" w14:textId="77777777" w:rsidR="00FC10BB" w:rsidRDefault="00FC10BB">
      <w:pPr>
        <w:rPr>
          <w:rFonts w:ascii="GHEA Grapalat" w:hAnsi="GHEA Grapalat"/>
          <w:i/>
        </w:rPr>
      </w:pPr>
    </w:p>
    <w:p w14:paraId="320EF9F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03997A04" w14:textId="04A96F60"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87239E">
        <w:rPr>
          <w:rFonts w:ascii="GHEA Grapalat" w:hAnsi="GHEA Grapalat"/>
          <w:i/>
        </w:rPr>
        <w:t>SMG15HD-GH-APZB-26/01</w:t>
      </w:r>
      <w:r w:rsidRPr="00B138F3">
        <w:rPr>
          <w:rFonts w:ascii="GHEA Grapalat" w:hAnsi="GHEA Grapalat"/>
          <w:i/>
        </w:rPr>
        <w:t>"</w:t>
      </w:r>
      <w:r w:rsidRPr="00B138F3">
        <w:rPr>
          <w:rStyle w:val="af6"/>
          <w:rFonts w:ascii="GHEA Grapalat" w:hAnsi="GHEA Grapalat"/>
          <w:i/>
        </w:rPr>
        <w:footnoteReference w:customMarkFollows="1" w:id="20"/>
        <w:t>*</w:t>
      </w:r>
    </w:p>
    <w:p w14:paraId="31EA9EC8" w14:textId="77777777" w:rsidR="00AF4211" w:rsidRPr="00B138F3" w:rsidRDefault="00AF4211" w:rsidP="000A214C">
      <w:pPr>
        <w:widowControl w:val="0"/>
        <w:spacing w:after="160"/>
        <w:jc w:val="center"/>
        <w:rPr>
          <w:rFonts w:ascii="GHEA Grapalat" w:hAnsi="GHEA Grapalat"/>
          <w:b/>
        </w:rPr>
      </w:pPr>
    </w:p>
    <w:p w14:paraId="10DA226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B6637F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33F5987" w14:textId="77777777" w:rsidTr="00DE2AE3">
        <w:tc>
          <w:tcPr>
            <w:tcW w:w="4786" w:type="dxa"/>
          </w:tcPr>
          <w:p w14:paraId="3B7DA5D8"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w:t>
            </w:r>
            <w:r w:rsidR="00DD2F5B">
              <w:rPr>
                <w:rFonts w:ascii="GHEA Grapalat" w:hAnsi="GHEA Grapalat"/>
                <w:sz w:val="22"/>
                <w:szCs w:val="22"/>
              </w:rPr>
              <w:t xml:space="preserve"> Гюмри</w:t>
            </w:r>
          </w:p>
        </w:tc>
        <w:tc>
          <w:tcPr>
            <w:tcW w:w="4500" w:type="dxa"/>
          </w:tcPr>
          <w:p w14:paraId="5E502243"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705A6D2D" w14:textId="77777777" w:rsidR="000A214C" w:rsidRPr="00B138F3" w:rsidRDefault="000A214C" w:rsidP="000A214C">
      <w:pPr>
        <w:widowControl w:val="0"/>
        <w:spacing w:after="160"/>
        <w:rPr>
          <w:rFonts w:ascii="GHEA Grapalat" w:hAnsi="GHEA Grapalat" w:cs="GHEA Grapalat"/>
          <w:b/>
        </w:rPr>
      </w:pPr>
    </w:p>
    <w:p w14:paraId="581B4F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AB5BCA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91365A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1830863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89A138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9EBB4D9"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285D961"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3F10AF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13EB6CB"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F75666"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BA59ED" w14:textId="77777777" w:rsidR="000A214C" w:rsidRPr="00B138F3" w:rsidRDefault="000A214C" w:rsidP="000A214C">
      <w:pPr>
        <w:rPr>
          <w:rFonts w:ascii="GHEA Grapalat" w:hAnsi="GHEA Grapalat"/>
        </w:rPr>
      </w:pPr>
      <w:r w:rsidRPr="00B138F3">
        <w:rPr>
          <w:rFonts w:ascii="GHEA Grapalat" w:hAnsi="GHEA Grapalat"/>
        </w:rPr>
        <w:br w:type="page"/>
      </w:r>
    </w:p>
    <w:p w14:paraId="6C18AEE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FA39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89E53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82B4F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08F86B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D2FC0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EEF95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9E0713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65544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45F12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E49B8F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48D8E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EB6109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A6BE8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4CE7324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C81B33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C495B3"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AFDCA0"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AFD5D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53AB92B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82848D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C7EB86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74CA5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F8348A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87928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E0D06C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4C8FF6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DFB758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D884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688E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12B5C5B"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782FA94"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1C12D5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3F2B4"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9EF87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B67F3"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375CB4F"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3027DA"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00AD904"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056B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ADB2F8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4277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BED045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BC82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F26C7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BE54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D248BD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3FE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176542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14726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6163D8B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6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3521339"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CC30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B153B20"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2FF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17CCAB8"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A02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gramStart"/>
            <w:r w:rsidRPr="00B138F3">
              <w:rPr>
                <w:rFonts w:ascii="GHEA Grapalat" w:hAnsi="GHEA Grapalat"/>
              </w:rPr>
              <w:t>сч.№</w:t>
            </w:r>
            <w:proofErr w:type="gramEnd"/>
            <w:r w:rsidRPr="00B138F3">
              <w:rPr>
                <w:rFonts w:ascii="GHEA Grapalat" w:hAnsi="GHEA Grapalat"/>
              </w:rPr>
              <w:t>)</w:t>
            </w:r>
          </w:p>
        </w:tc>
      </w:tr>
      <w:tr w:rsidR="00B138F3" w:rsidRPr="00B138F3" w14:paraId="779C880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79B8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B8F3C7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1BFB9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2B01F0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ED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D19DF0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3D47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F7951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48DD03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AE4166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129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8852C2C"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B99BA"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89CC5B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7FC3EEA"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3069A49" w14:textId="77777777" w:rsidR="00BE2572" w:rsidRPr="00B138F3" w:rsidRDefault="00BE2572" w:rsidP="00DE2AE3">
            <w:pPr>
              <w:widowControl w:val="0"/>
              <w:spacing w:after="160"/>
              <w:rPr>
                <w:rFonts w:ascii="GHEA Grapalat" w:hAnsi="GHEA Grapalat" w:cs="Sylfaen"/>
              </w:rPr>
            </w:pPr>
          </w:p>
          <w:p w14:paraId="4F599EFC"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3519CA" w14:textId="77777777" w:rsidR="00BE2572" w:rsidRPr="00B138F3" w:rsidRDefault="00BE2572" w:rsidP="00DE2AE3">
            <w:pPr>
              <w:widowControl w:val="0"/>
              <w:spacing w:after="160"/>
              <w:rPr>
                <w:rFonts w:ascii="GHEA Grapalat" w:hAnsi="GHEA Grapalat" w:cs="Sylfaen"/>
              </w:rPr>
            </w:pPr>
          </w:p>
          <w:p w14:paraId="5C2B37F8"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10EF9EB" w14:textId="77777777" w:rsidR="00BE2572" w:rsidRPr="00B138F3" w:rsidRDefault="00BE2572" w:rsidP="00DE2AE3">
            <w:pPr>
              <w:widowControl w:val="0"/>
              <w:spacing w:after="160"/>
              <w:rPr>
                <w:rFonts w:ascii="GHEA Grapalat" w:hAnsi="GHEA Grapalat" w:cs="Sylfaen"/>
              </w:rPr>
            </w:pPr>
          </w:p>
          <w:p w14:paraId="36965129"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FB472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8A6FC2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9240750" w14:textId="77777777" w:rsidR="00BE2572" w:rsidRPr="00B138F3" w:rsidRDefault="00BE2572" w:rsidP="00DE2AE3">
            <w:pPr>
              <w:widowControl w:val="0"/>
              <w:spacing w:after="160"/>
              <w:rPr>
                <w:rFonts w:ascii="GHEA Grapalat" w:hAnsi="GHEA Grapalat" w:cs="Sylfaen"/>
              </w:rPr>
            </w:pPr>
          </w:p>
          <w:p w14:paraId="463942C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C4C243" w14:textId="77777777" w:rsidR="00BE2572" w:rsidRPr="00B138F3" w:rsidRDefault="00BE2572" w:rsidP="00DE2AE3">
            <w:pPr>
              <w:widowControl w:val="0"/>
              <w:spacing w:after="160"/>
              <w:jc w:val="right"/>
              <w:rPr>
                <w:rFonts w:ascii="GHEA Grapalat" w:hAnsi="GHEA Grapalat" w:cs="Tahoma"/>
              </w:rPr>
            </w:pPr>
          </w:p>
          <w:p w14:paraId="205D4D9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67798F7" w14:textId="77777777" w:rsidR="00BE2572" w:rsidRPr="00B138F3" w:rsidRDefault="00BE2572" w:rsidP="00DE2AE3">
            <w:pPr>
              <w:widowControl w:val="0"/>
              <w:spacing w:after="160"/>
              <w:rPr>
                <w:rFonts w:ascii="GHEA Grapalat" w:hAnsi="GHEA Grapalat" w:cs="Sylfaen"/>
              </w:rPr>
            </w:pPr>
          </w:p>
          <w:p w14:paraId="25340B28"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ABE914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158C7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5F22B45" w14:textId="77777777" w:rsidR="00BE2572" w:rsidRPr="00B138F3" w:rsidRDefault="00BE2572" w:rsidP="00DE2AE3">
            <w:pPr>
              <w:widowControl w:val="0"/>
              <w:spacing w:after="160"/>
              <w:rPr>
                <w:rFonts w:ascii="GHEA Grapalat" w:hAnsi="GHEA Grapalat"/>
              </w:rPr>
            </w:pPr>
          </w:p>
          <w:p w14:paraId="0672B89B"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A20D12C"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056E08" w14:textId="77777777" w:rsidR="00BE2572" w:rsidRPr="00B138F3" w:rsidRDefault="00BE2572" w:rsidP="00DE2AE3">
            <w:pPr>
              <w:widowControl w:val="0"/>
              <w:spacing w:after="160"/>
              <w:rPr>
                <w:rFonts w:ascii="GHEA Grapalat" w:hAnsi="GHEA Grapalat" w:cs="Tahoma"/>
              </w:rPr>
            </w:pPr>
          </w:p>
          <w:p w14:paraId="635B1C3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9567F17"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6565AAA" w14:textId="77777777" w:rsidR="00BE2572" w:rsidRPr="00B138F3" w:rsidRDefault="00BE2572" w:rsidP="00DE2AE3">
            <w:pPr>
              <w:widowControl w:val="0"/>
              <w:spacing w:after="160"/>
              <w:rPr>
                <w:rFonts w:ascii="GHEA Grapalat" w:hAnsi="GHEA Grapalat" w:cs="Tahoma"/>
              </w:rPr>
            </w:pPr>
          </w:p>
          <w:p w14:paraId="79E1064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8BA6F17"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44A018" w14:textId="77777777" w:rsidR="00BE2572" w:rsidRPr="00B138F3" w:rsidRDefault="00BE2572" w:rsidP="00DE2AE3">
            <w:pPr>
              <w:widowControl w:val="0"/>
              <w:spacing w:after="160"/>
              <w:rPr>
                <w:rFonts w:ascii="GHEA Grapalat" w:hAnsi="GHEA Grapalat" w:cs="Arial"/>
              </w:rPr>
            </w:pPr>
          </w:p>
        </w:tc>
      </w:tr>
      <w:tr w:rsidR="00B138F3" w:rsidRPr="00B138F3" w14:paraId="1D41D87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BD86BD2"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8AD2A03" w14:textId="77777777" w:rsidR="00BE2572" w:rsidRPr="00B138F3" w:rsidRDefault="00BE2572" w:rsidP="00DE2AE3">
            <w:pPr>
              <w:widowControl w:val="0"/>
              <w:spacing w:after="160"/>
              <w:rPr>
                <w:rFonts w:ascii="GHEA Grapalat" w:hAnsi="GHEA Grapalat" w:cs="Sylfaen"/>
              </w:rPr>
            </w:pPr>
          </w:p>
          <w:p w14:paraId="16317CF3"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393312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0D235FB" w14:textId="77777777" w:rsidR="00BE2572" w:rsidRPr="00B138F3" w:rsidRDefault="00BE2572" w:rsidP="00DE2AE3">
            <w:pPr>
              <w:widowControl w:val="0"/>
              <w:spacing w:after="160"/>
              <w:rPr>
                <w:rFonts w:ascii="GHEA Grapalat" w:hAnsi="GHEA Grapalat"/>
              </w:rPr>
            </w:pPr>
          </w:p>
          <w:p w14:paraId="5B6DC5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21955CD" w14:textId="77777777" w:rsidR="00BE2572" w:rsidRPr="00B138F3" w:rsidRDefault="00BE2572" w:rsidP="00BE2572">
      <w:pPr>
        <w:widowControl w:val="0"/>
        <w:spacing w:after="160"/>
        <w:jc w:val="center"/>
        <w:rPr>
          <w:rFonts w:ascii="GHEA Grapalat" w:hAnsi="GHEA Grapalat" w:cs="Sylfaen"/>
        </w:rPr>
      </w:pPr>
    </w:p>
    <w:p w14:paraId="20FD386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D6A3B6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751FA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0DC1D8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B35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F405F6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39937D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098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D4818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87B15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0604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2EDAB2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CABB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686EA6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6B1ED3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C9C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9D06E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31E5C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EDFD2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BBE5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38D3F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545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AF8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A2B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723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96B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DFFB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708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BD53E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49D7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C2F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3875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DDA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073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FAB8A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E8AA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038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29657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3253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BCF4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D5A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4E6D85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70781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0FB9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591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93B51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7D6E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07DD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D88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830A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3985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FCE6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902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11E2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935E0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FB4A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70E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DE2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E3D66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1C7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538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CA6B8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CC4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A8E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272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19FC3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53FB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BA50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AB92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C2C3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37B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60E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6658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A365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725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C5FC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DA19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1D72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39B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621A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DE5F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04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DD58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A101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BCC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BA5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F27E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B1B5A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FA2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BD6A0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3D42A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3C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D1F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FBEF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33D20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7DCB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BE9B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851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A7A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7EC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C1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C28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248B1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C1C6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1E9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C38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C321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3EE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38B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6842A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577E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A92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32A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7967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697B6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1B29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D0DCF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CF6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BF7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B0F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351C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D62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277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463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1D696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5C82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1807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7F95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0D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308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6C6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8985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E071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3DEB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A28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B3A2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1CF70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EB3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B6A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E195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8D1A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A7A72"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8842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B75A9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C0BB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F5A8DE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0038F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9754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23827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4090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442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7D5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1AFA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177E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76D27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86F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BAE63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038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38939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27DF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271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F352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B4C4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EE9D5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C1445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AD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7F364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F65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AE9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64BC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8B19369"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711A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1210D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4F6DA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EED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1D25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B5D2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CD1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1B79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096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320E0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2E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E2FA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607D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B24A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D4B4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1F90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AF7E5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7B95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43C6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627EA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45C2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C871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C87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9F5B3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B80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CF9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496EE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D3DF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F03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24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DA1C6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C5783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A0C0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AC5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48763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0F2E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86A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0AEDF4"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B6F9F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756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B7B3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2D25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1080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20D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CCFE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E9D2B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AD3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FE2C1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2E3D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EDF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C187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87C4FF"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0D397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718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B654C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83CAF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7ED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A45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29BCB6" w14:textId="77777777" w:rsidR="00BE2572" w:rsidRPr="00B138F3" w:rsidRDefault="00BE2572" w:rsidP="00DE2AE3">
            <w:pPr>
              <w:widowControl w:val="0"/>
              <w:spacing w:after="120"/>
              <w:jc w:val="center"/>
              <w:rPr>
                <w:rFonts w:ascii="GHEA Grapalat" w:hAnsi="GHEA Grapalat"/>
                <w:sz w:val="18"/>
                <w:szCs w:val="18"/>
              </w:rPr>
            </w:pPr>
          </w:p>
        </w:tc>
      </w:tr>
    </w:tbl>
    <w:p w14:paraId="70D531D1" w14:textId="77777777" w:rsidR="00BE2572" w:rsidRPr="00B138F3" w:rsidRDefault="00BE2572" w:rsidP="00BE2572">
      <w:pPr>
        <w:widowControl w:val="0"/>
        <w:spacing w:after="160"/>
        <w:ind w:left="567" w:right="565"/>
        <w:jc w:val="center"/>
        <w:rPr>
          <w:rFonts w:ascii="GHEA Grapalat" w:hAnsi="GHEA Grapalat"/>
          <w:b/>
        </w:rPr>
      </w:pPr>
    </w:p>
    <w:p w14:paraId="3DE518C2" w14:textId="77777777" w:rsidR="00BE2572" w:rsidRPr="00B138F3" w:rsidRDefault="00BE2572" w:rsidP="00BE2572">
      <w:pPr>
        <w:widowControl w:val="0"/>
        <w:spacing w:after="160"/>
        <w:ind w:left="567" w:right="565"/>
        <w:jc w:val="center"/>
        <w:rPr>
          <w:rFonts w:ascii="GHEA Grapalat" w:hAnsi="GHEA Grapalat"/>
          <w:b/>
        </w:rPr>
      </w:pPr>
    </w:p>
    <w:p w14:paraId="18F3B1CE" w14:textId="77777777" w:rsidR="00BE2572" w:rsidRPr="00B138F3" w:rsidRDefault="00BE2572" w:rsidP="00BE2572">
      <w:pPr>
        <w:widowControl w:val="0"/>
        <w:spacing w:after="160"/>
        <w:ind w:left="567" w:right="565"/>
        <w:jc w:val="center"/>
        <w:rPr>
          <w:rFonts w:ascii="GHEA Grapalat" w:hAnsi="GHEA Grapalat"/>
          <w:b/>
        </w:rPr>
      </w:pPr>
    </w:p>
    <w:p w14:paraId="57F8F1D1" w14:textId="77777777" w:rsidR="00BE2572" w:rsidRPr="00B138F3" w:rsidRDefault="00BE2572" w:rsidP="00BE2572">
      <w:pPr>
        <w:widowControl w:val="0"/>
        <w:spacing w:after="160"/>
        <w:ind w:left="567" w:right="565"/>
        <w:jc w:val="center"/>
        <w:rPr>
          <w:rFonts w:ascii="GHEA Grapalat" w:hAnsi="GHEA Grapalat"/>
          <w:b/>
        </w:rPr>
      </w:pPr>
    </w:p>
    <w:p w14:paraId="0461D1CB" w14:textId="77777777" w:rsidR="00BE2572" w:rsidRPr="00B138F3" w:rsidRDefault="00BE2572" w:rsidP="00BE2572">
      <w:pPr>
        <w:widowControl w:val="0"/>
        <w:spacing w:after="160"/>
        <w:ind w:left="567" w:right="565"/>
        <w:jc w:val="center"/>
        <w:rPr>
          <w:rFonts w:ascii="GHEA Grapalat" w:hAnsi="GHEA Grapalat"/>
          <w:b/>
        </w:rPr>
      </w:pPr>
    </w:p>
    <w:p w14:paraId="37BA1DAE" w14:textId="77777777" w:rsidR="00BE2572" w:rsidRPr="00B138F3" w:rsidRDefault="00BE2572" w:rsidP="00BE2572">
      <w:pPr>
        <w:widowControl w:val="0"/>
        <w:spacing w:after="160"/>
        <w:ind w:left="567" w:right="565"/>
        <w:jc w:val="center"/>
        <w:rPr>
          <w:rFonts w:ascii="GHEA Grapalat" w:hAnsi="GHEA Grapalat"/>
          <w:b/>
        </w:rPr>
      </w:pPr>
    </w:p>
    <w:p w14:paraId="7A117A3E" w14:textId="77777777" w:rsidR="00BE2572" w:rsidRPr="00B138F3" w:rsidRDefault="00BE2572" w:rsidP="00BE2572">
      <w:pPr>
        <w:widowControl w:val="0"/>
        <w:spacing w:after="160"/>
        <w:ind w:left="567" w:right="565"/>
        <w:jc w:val="center"/>
        <w:rPr>
          <w:rFonts w:ascii="GHEA Grapalat" w:hAnsi="GHEA Grapalat"/>
          <w:b/>
        </w:rPr>
      </w:pPr>
    </w:p>
    <w:p w14:paraId="0B8B9B28" w14:textId="77777777" w:rsidR="00BE2572" w:rsidRPr="00B138F3" w:rsidRDefault="00BE2572" w:rsidP="00BE2572">
      <w:pPr>
        <w:widowControl w:val="0"/>
        <w:spacing w:after="160"/>
        <w:ind w:left="567" w:right="565"/>
        <w:jc w:val="center"/>
        <w:rPr>
          <w:rFonts w:ascii="GHEA Grapalat" w:hAnsi="GHEA Grapalat"/>
          <w:b/>
        </w:rPr>
      </w:pPr>
    </w:p>
    <w:p w14:paraId="05CC001D" w14:textId="77777777" w:rsidR="00BE2572" w:rsidRPr="00B138F3" w:rsidRDefault="00BE2572" w:rsidP="00BE2572">
      <w:pPr>
        <w:widowControl w:val="0"/>
        <w:spacing w:after="160"/>
        <w:ind w:left="567" w:right="565"/>
        <w:jc w:val="center"/>
        <w:rPr>
          <w:rFonts w:ascii="GHEA Grapalat" w:hAnsi="GHEA Grapalat"/>
          <w:b/>
        </w:rPr>
      </w:pPr>
    </w:p>
    <w:p w14:paraId="7E2CFCF2" w14:textId="77777777" w:rsidR="00BE2572" w:rsidRPr="00B138F3" w:rsidRDefault="00BE2572" w:rsidP="00BE2572">
      <w:pPr>
        <w:widowControl w:val="0"/>
        <w:spacing w:after="160"/>
        <w:ind w:left="567" w:right="565"/>
        <w:jc w:val="center"/>
        <w:rPr>
          <w:rFonts w:ascii="GHEA Grapalat" w:hAnsi="GHEA Grapalat"/>
          <w:b/>
        </w:rPr>
      </w:pPr>
    </w:p>
    <w:p w14:paraId="1EF0DAC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9050E49"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t>Приложение № 5</w:t>
      </w:r>
      <w:r>
        <w:rPr>
          <w:rFonts w:ascii="GHEA Grapalat" w:hAnsi="GHEA Grapalat"/>
          <w:b/>
        </w:rPr>
        <w:t>.2</w:t>
      </w:r>
    </w:p>
    <w:p w14:paraId="7201B6C5" w14:textId="0C301C5A"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87239E">
        <w:rPr>
          <w:rFonts w:ascii="GHEA Grapalat" w:hAnsi="GHEA Grapalat"/>
          <w:b/>
          <w:sz w:val="24"/>
          <w:szCs w:val="24"/>
        </w:rPr>
        <w:t>SMG15HD-GH-APZB-26/01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46CDA2DF" w14:textId="77777777" w:rsidR="00A943A0" w:rsidRPr="00B138F3" w:rsidRDefault="00A943A0" w:rsidP="00A943A0">
      <w:pPr>
        <w:widowControl w:val="0"/>
        <w:spacing w:after="160"/>
        <w:ind w:left="567" w:right="565"/>
        <w:jc w:val="center"/>
        <w:rPr>
          <w:rFonts w:ascii="GHEA Grapalat" w:hAnsi="GHEA Grapalat"/>
          <w:b/>
        </w:rPr>
      </w:pPr>
    </w:p>
    <w:p w14:paraId="59EE0FDD" w14:textId="77777777"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CE37CBC"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E34FDE7" w14:textId="77777777" w:rsidR="00A943A0" w:rsidRPr="00B138F3" w:rsidRDefault="00A943A0" w:rsidP="00A943A0">
      <w:pPr>
        <w:widowControl w:val="0"/>
        <w:spacing w:after="160"/>
        <w:ind w:left="567" w:right="565"/>
        <w:jc w:val="center"/>
        <w:rPr>
          <w:rFonts w:ascii="GHEA Grapalat" w:hAnsi="GHEA Grapalat"/>
          <w:b/>
        </w:rPr>
      </w:pPr>
    </w:p>
    <w:p w14:paraId="31FD7D4E"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4BCF2E0"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14:paraId="3FBE578A"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14:paraId="04310CA6"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14:paraId="68BEE2AA"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14:paraId="7E0A93F5"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76DB1609"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4DE9572C"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BC20F3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2ECEC830"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DE2A20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0A6F5A37"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CE497C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89F255A"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2C68BDF2"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94BB4F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86B6A6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BDF0F5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B138F3">
        <w:rPr>
          <w:rFonts w:ascii="GHEA Grapalat" w:eastAsiaTheme="minorHAnsi" w:hAnsi="GHEA Grapalat" w:cstheme="minorBidi"/>
        </w:rPr>
        <w:t>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w:t>
      </w:r>
      <w:proofErr w:type="gramEnd"/>
      <w:r w:rsidRPr="00B138F3">
        <w:rPr>
          <w:rFonts w:ascii="GHEA Grapalat" w:eastAsiaTheme="minorHAnsi" w:hAnsi="GHEA Grapalat" w:cstheme="minorBidi"/>
        </w:rPr>
        <w:t xml:space="preserve"> гарантию.</w:t>
      </w:r>
    </w:p>
    <w:p w14:paraId="475BA550"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w:t>
      </w:r>
      <w:del w:id="13"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14:paraId="21E1D6D0" w14:textId="77777777"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14:paraId="6FFAC0DA"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01C55C7E" w14:textId="77777777"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и</w:t>
      </w:r>
      <w:proofErr w:type="gramEnd"/>
      <w:r w:rsidR="00A943A0" w:rsidRPr="00910F01">
        <w:rPr>
          <w:rFonts w:ascii="GHEA Grapalat" w:eastAsiaTheme="minorHAnsi" w:hAnsi="GHEA Grapalat" w:cstheme="minorBidi"/>
        </w:rPr>
        <w:t xml:space="preserve">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14:paraId="0B79F377"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607DDDB8"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proofErr w:type="gramStart"/>
      <w:r w:rsidR="00033F41" w:rsidRPr="00910F01">
        <w:rPr>
          <w:rFonts w:ascii="GHEA Grapalat" w:hAnsi="GHEA Grapalat"/>
          <w:sz w:val="16"/>
          <w:szCs w:val="16"/>
        </w:rPr>
        <w:t>крайний</w:t>
      </w:r>
      <w:r w:rsidRPr="00910F01">
        <w:rPr>
          <w:rFonts w:ascii="GHEA Grapalat" w:hAnsi="GHEA Grapalat"/>
          <w:sz w:val="16"/>
          <w:szCs w:val="16"/>
        </w:rPr>
        <w:t xml:space="preserve">  срок</w:t>
      </w:r>
      <w:proofErr w:type="gramEnd"/>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57AFC33C" w14:textId="77777777"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14:paraId="0CE1B8D4" w14:textId="77777777"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14:paraId="4A7C634C"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14:paraId="20FA42FD"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E8985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6529E0F4"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12A7E130"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D769B2B"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A2BAB5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858357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0702EC"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707ED86"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6302D0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13D6A3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C1FE085"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DF53E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47C30E3"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3B6C5B0B"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46ED820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0A1EF8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F6EF59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ED0A31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C869C9">
        <w:rPr>
          <w:rFonts w:ascii="GHEA Grapalat" w:eastAsiaTheme="minorHAnsi" w:hAnsi="GHEA Grapalat" w:cstheme="minorBidi"/>
        </w:rPr>
        <w:t>кодом  ------------------------</w:t>
      </w:r>
      <w:proofErr w:type="gramEnd"/>
      <w:r w:rsidRPr="00C869C9">
        <w:rPr>
          <w:rFonts w:ascii="GHEA Grapalat" w:eastAsiaTheme="minorHAnsi" w:hAnsi="GHEA Grapalat" w:cstheme="minorBidi"/>
        </w:rPr>
        <w:t>.</w:t>
      </w:r>
    </w:p>
    <w:p w14:paraId="050E2964"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14:paraId="0B5687FF"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11ABEAA0"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0B54BD51"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CEF80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B32D0C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804EB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605895F3"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7D7274"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49CAA8E" w14:textId="77777777" w:rsidR="001005B0" w:rsidRPr="00B138F3" w:rsidRDefault="001005B0" w:rsidP="00B46D58">
      <w:pPr>
        <w:widowControl w:val="0"/>
        <w:spacing w:after="160"/>
        <w:ind w:left="567" w:right="565"/>
        <w:jc w:val="center"/>
        <w:rPr>
          <w:rFonts w:ascii="GHEA Grapalat" w:hAnsi="GHEA Grapalat"/>
          <w:b/>
        </w:rPr>
      </w:pPr>
    </w:p>
    <w:p w14:paraId="0947B7F8" w14:textId="77777777" w:rsidR="001005B0" w:rsidRPr="00B138F3" w:rsidRDefault="001005B0" w:rsidP="00B46D58">
      <w:pPr>
        <w:widowControl w:val="0"/>
        <w:spacing w:after="160"/>
        <w:ind w:left="567" w:right="565"/>
        <w:jc w:val="center"/>
        <w:rPr>
          <w:rFonts w:ascii="GHEA Grapalat" w:hAnsi="GHEA Grapalat"/>
          <w:b/>
        </w:rPr>
      </w:pPr>
    </w:p>
    <w:p w14:paraId="1F696948" w14:textId="77777777" w:rsidR="00A943A0" w:rsidRDefault="00A943A0">
      <w:pPr>
        <w:rPr>
          <w:rFonts w:ascii="GHEA Grapalat" w:hAnsi="GHEA Grapalat"/>
          <w:b/>
        </w:rPr>
      </w:pPr>
      <w:r>
        <w:rPr>
          <w:rFonts w:ascii="GHEA Grapalat" w:hAnsi="GHEA Grapalat"/>
          <w:b/>
        </w:rPr>
        <w:br w:type="page"/>
      </w:r>
    </w:p>
    <w:p w14:paraId="29F8ADDF"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44331F20" w14:textId="50655E73"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r w:rsidR="0087239E">
        <w:rPr>
          <w:rFonts w:ascii="GHEA Grapalat" w:hAnsi="GHEA Grapalat"/>
          <w:b/>
          <w:sz w:val="24"/>
          <w:szCs w:val="24"/>
        </w:rPr>
        <w:t>SMG15HD-GH-APZB-26/01</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3"/>
        <w:t>*</w:t>
      </w:r>
    </w:p>
    <w:p w14:paraId="783DE3AA" w14:textId="77777777" w:rsidR="008D352C" w:rsidRPr="00B138F3" w:rsidRDefault="008D352C" w:rsidP="00B46D58">
      <w:pPr>
        <w:widowControl w:val="0"/>
        <w:spacing w:after="160"/>
        <w:ind w:left="-142" w:firstLine="142"/>
        <w:jc w:val="center"/>
        <w:rPr>
          <w:rFonts w:ascii="GHEA Grapalat" w:hAnsi="GHEA Grapalat"/>
          <w:i/>
        </w:rPr>
      </w:pPr>
    </w:p>
    <w:p w14:paraId="7953F72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253E7475"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680670C3"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5A20D4E3"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FC31A45" w14:textId="77777777" w:rsidTr="00F15CED">
        <w:tc>
          <w:tcPr>
            <w:tcW w:w="4643" w:type="dxa"/>
          </w:tcPr>
          <w:p w14:paraId="3893DF7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1BF060ED"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2AD3AF6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5FD7A82"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38519083" w14:textId="77777777" w:rsidR="00071D1C" w:rsidRPr="00B138F3" w:rsidRDefault="00071D1C" w:rsidP="00B46D58">
      <w:pPr>
        <w:widowControl w:val="0"/>
        <w:spacing w:after="160"/>
        <w:ind w:firstLine="709"/>
        <w:jc w:val="both"/>
        <w:rPr>
          <w:rFonts w:ascii="GHEA Grapalat" w:hAnsi="GHEA Grapalat"/>
          <w:b/>
        </w:rPr>
      </w:pPr>
    </w:p>
    <w:p w14:paraId="2C21CFC7"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82CC52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9379E6" w14:textId="77777777" w:rsidR="00071D1C" w:rsidRPr="00B138F3" w:rsidRDefault="00071D1C" w:rsidP="00B46D58">
      <w:pPr>
        <w:widowControl w:val="0"/>
        <w:spacing w:after="160"/>
        <w:ind w:firstLine="709"/>
        <w:jc w:val="both"/>
        <w:rPr>
          <w:rFonts w:ascii="GHEA Grapalat" w:hAnsi="GHEA Grapalat" w:cs="Times Armenian"/>
        </w:rPr>
      </w:pPr>
    </w:p>
    <w:p w14:paraId="2CB8508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5F570E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3F93A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B42CE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D09FC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33A94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6E4CF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8B4F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166E70A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25E480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A15F9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801D0C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8B351F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625B30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5F5C3BC0"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706D23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5EEE4D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8CDA66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475B44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1290FE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F841D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6A67FE5C"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3295ED6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3CC09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3DCE9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CF55D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BFFF8B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5F47BE2"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6F41884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01623A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C635E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B2DD06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A119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6A5DDBC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DC4A1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B7E41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65AD5E6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70AA4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E4FE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5A5881C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07792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64A5E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E0D18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76C339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D054F9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7FCA9B0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AAB749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3EA41B6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5"/>
        <w:t>18</w:t>
      </w:r>
      <w:r w:rsidR="00C45B20" w:rsidRPr="00B138F3">
        <w:rPr>
          <w:rFonts w:ascii="GHEA Grapalat" w:hAnsi="GHEA Grapalat"/>
        </w:rPr>
        <w:t>.</w:t>
      </w:r>
    </w:p>
    <w:p w14:paraId="38BCC6EA"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D27E031"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DD081D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3118D8B"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36FB3B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F4E1905"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6"/>
        <w:t>19</w:t>
      </w:r>
      <w:r w:rsidRPr="00B138F3">
        <w:rPr>
          <w:rFonts w:ascii="GHEA Grapalat" w:hAnsi="GHEA Grapalat"/>
        </w:rPr>
        <w:t>.</w:t>
      </w:r>
    </w:p>
    <w:p w14:paraId="7222C5BB"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B088CF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213FD0D"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63DFAD18"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700559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2E0AD4C"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0064E08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056891"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1F8959E4" w14:textId="77777777" w:rsidR="00BE5F44" w:rsidRDefault="00BE5F44" w:rsidP="00B46D58">
      <w:pPr>
        <w:widowControl w:val="0"/>
        <w:tabs>
          <w:tab w:val="left" w:pos="1134"/>
        </w:tabs>
        <w:spacing w:after="160"/>
        <w:ind w:firstLine="567"/>
        <w:jc w:val="both"/>
        <w:rPr>
          <w:rFonts w:ascii="GHEA Grapalat" w:hAnsi="GHEA Grapalat"/>
        </w:rPr>
      </w:pPr>
    </w:p>
    <w:p w14:paraId="734A3387"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0A7A8A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3AFCA8D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9E6FC9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D758ED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21F5A15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73BCC0A"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0F8D5F"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BAF6B5F" w14:textId="77777777" w:rsidR="00D52566" w:rsidRPr="00B138F3" w:rsidRDefault="00D52566" w:rsidP="00B46D58">
      <w:pPr>
        <w:rPr>
          <w:rFonts w:ascii="GHEA Grapalat" w:hAnsi="GHEA Grapalat"/>
          <w:lang w:val="hy-AM"/>
        </w:rPr>
      </w:pPr>
    </w:p>
    <w:p w14:paraId="13B7111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116DF9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58C8DF5" w14:textId="77777777" w:rsidR="0094684E" w:rsidRPr="00B138F3" w:rsidRDefault="0094684E" w:rsidP="00B46D58">
      <w:pPr>
        <w:widowControl w:val="0"/>
        <w:spacing w:after="160"/>
        <w:jc w:val="center"/>
        <w:rPr>
          <w:rFonts w:ascii="GHEA Grapalat" w:hAnsi="GHEA Grapalat"/>
          <w:lang w:val="hy-AM"/>
        </w:rPr>
      </w:pPr>
    </w:p>
    <w:p w14:paraId="4C2EAB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356D69E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184BC1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8"/>
        <w:t>21</w:t>
      </w:r>
      <w:r w:rsidRPr="00B138F3">
        <w:rPr>
          <w:rFonts w:ascii="GHEA Grapalat" w:hAnsi="GHEA Grapalat"/>
        </w:rPr>
        <w:t>.</w:t>
      </w:r>
    </w:p>
    <w:p w14:paraId="1C301A1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C65C17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6BCD025"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7489FF7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D1A8B3D"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E5C8BB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F67A16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5A7A45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7B577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9"/>
        <w:t>22</w:t>
      </w:r>
      <w:r w:rsidRPr="00B138F3">
        <w:rPr>
          <w:rFonts w:ascii="GHEA Grapalat" w:hAnsi="GHEA Grapalat"/>
        </w:rPr>
        <w:t>.</w:t>
      </w:r>
    </w:p>
    <w:p w14:paraId="669290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0"/>
        <w:t>23</w:t>
      </w:r>
      <w:r w:rsidRPr="00B138F3">
        <w:rPr>
          <w:rFonts w:ascii="GHEA Grapalat" w:hAnsi="GHEA Grapalat"/>
        </w:rPr>
        <w:t>.</w:t>
      </w:r>
    </w:p>
    <w:p w14:paraId="1FB3BF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DB49E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4F531BF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42649B56" w14:textId="77777777" w:rsidR="000078A8" w:rsidRDefault="000078A8" w:rsidP="000078A8">
      <w:pPr>
        <w:widowControl w:val="0"/>
        <w:tabs>
          <w:tab w:val="left" w:pos="1276"/>
        </w:tabs>
        <w:spacing w:after="160"/>
        <w:ind w:firstLine="567"/>
        <w:jc w:val="both"/>
        <w:rPr>
          <w:ins w:id="15" w:author="Inesa Kocharyan" w:date="2025-02-19T10:27:00Z"/>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8A80C75"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eastAsiaTheme="minorHAnsi" w:hAnsi="GHEA Grapalat" w:cstheme="minorBidi"/>
          <w:sz w:val="22"/>
          <w:szCs w:val="22"/>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Pr>
          <w:rFonts w:ascii="GHEA Grapalat" w:eastAsiaTheme="minorHAnsi" w:hAnsi="GHEA Grapalat" w:cstheme="minorBidi"/>
          <w:sz w:val="22"/>
          <w:szCs w:val="22"/>
          <w:lang w:val="hy-AM" w:eastAsia="en-US" w:bidi="ar-SA"/>
        </w:rPr>
        <w:t xml:space="preserve">. </w:t>
      </w:r>
      <w:r>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Pr>
          <w:rFonts w:ascii="GHEA Grapalat" w:eastAsiaTheme="minorHAnsi" w:hAnsi="GHEA Grapalat" w:cstheme="minorBidi"/>
          <w:sz w:val="22"/>
          <w:szCs w:val="22"/>
          <w:lang w:val="en-US" w:eastAsia="en-US" w:bidi="ar-SA"/>
        </w:rPr>
        <w:t>N</w:t>
      </w:r>
      <w:r>
        <w:rPr>
          <w:rFonts w:ascii="GHEA Grapalat" w:eastAsiaTheme="minorHAnsi" w:hAnsi="GHEA Grapalat" w:cstheme="minorBidi"/>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0"/>
          <w:szCs w:val="20"/>
          <w:vertAlign w:val="superscript"/>
          <w:lang w:eastAsia="en-US" w:bidi="ar-SA"/>
        </w:rPr>
        <w:t>24</w:t>
      </w:r>
    </w:p>
    <w:p w14:paraId="51F2B2A7" w14:textId="77777777" w:rsidR="000078A8" w:rsidRDefault="000078A8" w:rsidP="000078A8">
      <w:pPr>
        <w:widowControl w:val="0"/>
        <w:tabs>
          <w:tab w:val="left" w:pos="1276"/>
        </w:tabs>
        <w:spacing w:after="160"/>
        <w:ind w:firstLine="567"/>
        <w:jc w:val="both"/>
        <w:rPr>
          <w:rFonts w:ascii="GHEA Grapalat" w:hAnsi="GHEA Grapalat"/>
          <w:spacing w:val="-6"/>
        </w:rPr>
      </w:pPr>
      <w:r>
        <w:rPr>
          <w:rFonts w:ascii="GHEA Grapalat" w:hAnsi="GHEA Grapalat"/>
        </w:rPr>
        <w:t>8.13.</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6BC9BD0"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8.14.</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4.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CB27106" w14:textId="77777777" w:rsidR="000078A8" w:rsidRDefault="000078A8" w:rsidP="000078A8">
      <w:pPr>
        <w:widowControl w:val="0"/>
        <w:tabs>
          <w:tab w:val="left" w:pos="1276"/>
        </w:tabs>
        <w:spacing w:after="160"/>
        <w:ind w:firstLine="567"/>
        <w:jc w:val="both"/>
        <w:rPr>
          <w:rFonts w:ascii="GHEA Grapalat" w:hAnsi="GHEA Grapalat"/>
        </w:rPr>
      </w:pPr>
      <w:r>
        <w:rPr>
          <w:rFonts w:ascii="GHEA Grapalat" w:hAnsi="GHEA Grapalat"/>
        </w:rPr>
        <w:t>8.15.</w:t>
      </w:r>
      <w:r>
        <w:rPr>
          <w:rFonts w:ascii="GHEA Grapalat" w:hAnsi="GHEA Grapalat"/>
        </w:rPr>
        <w:tab/>
        <w:t>К отношениям, связанным с договором, применяется право Республики Армения.</w:t>
      </w:r>
    </w:p>
    <w:p w14:paraId="09DF1C2C"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6D9DB60" w14:textId="77777777" w:rsidTr="0016519F">
        <w:tc>
          <w:tcPr>
            <w:tcW w:w="4536" w:type="dxa"/>
          </w:tcPr>
          <w:p w14:paraId="4F486F9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8EDE91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A150801"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3E0DB9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455FA4B" w14:textId="77777777" w:rsidR="00071D1C" w:rsidRPr="00B138F3" w:rsidRDefault="00071D1C" w:rsidP="00B46D58">
            <w:pPr>
              <w:widowControl w:val="0"/>
              <w:spacing w:after="160"/>
              <w:jc w:val="center"/>
              <w:rPr>
                <w:rFonts w:ascii="GHEA Grapalat" w:hAnsi="GHEA Grapalat"/>
              </w:rPr>
            </w:pPr>
          </w:p>
        </w:tc>
        <w:tc>
          <w:tcPr>
            <w:tcW w:w="4343" w:type="dxa"/>
          </w:tcPr>
          <w:p w14:paraId="716FC4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7C1C28D"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0F5177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35534D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EC1CA97" w14:textId="77777777" w:rsidR="00382B60" w:rsidRDefault="00382B60" w:rsidP="00B46D58">
      <w:pPr>
        <w:widowControl w:val="0"/>
        <w:spacing w:after="160"/>
        <w:ind w:firstLine="567"/>
        <w:jc w:val="both"/>
        <w:rPr>
          <w:rFonts w:ascii="GHEA Grapalat" w:hAnsi="GHEA Grapalat"/>
          <w:i/>
          <w:lang w:val="hy-AM"/>
        </w:rPr>
      </w:pPr>
    </w:p>
    <w:p w14:paraId="4B85DF18"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9CC6632" w14:textId="77777777" w:rsidR="00071D1C" w:rsidRPr="00B138F3" w:rsidRDefault="00071D1C" w:rsidP="00B46D58">
      <w:pPr>
        <w:widowControl w:val="0"/>
        <w:spacing w:after="160"/>
        <w:rPr>
          <w:rFonts w:ascii="GHEA Grapalat" w:hAnsi="GHEA Grapalat"/>
        </w:rPr>
      </w:pPr>
    </w:p>
    <w:p w14:paraId="61797B22"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0C75A1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17C405D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205AC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1"/>
        <w:t>*</w:t>
      </w:r>
    </w:p>
    <w:p w14:paraId="32483A92"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187"/>
        <w:gridCol w:w="2205"/>
        <w:gridCol w:w="1085"/>
        <w:gridCol w:w="1559"/>
        <w:gridCol w:w="1134"/>
        <w:gridCol w:w="850"/>
        <w:gridCol w:w="709"/>
        <w:gridCol w:w="963"/>
        <w:gridCol w:w="1142"/>
      </w:tblGrid>
      <w:tr w:rsidR="00B138F3" w:rsidRPr="00B138F3" w14:paraId="32EF79E7" w14:textId="77777777" w:rsidTr="00317BD2">
        <w:trPr>
          <w:jc w:val="center"/>
        </w:trPr>
        <w:tc>
          <w:tcPr>
            <w:tcW w:w="16350" w:type="dxa"/>
            <w:gridSpan w:val="12"/>
          </w:tcPr>
          <w:p w14:paraId="17FBD3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552CDA2" w14:textId="77777777" w:rsidTr="00386738">
        <w:trPr>
          <w:trHeight w:val="219"/>
          <w:jc w:val="center"/>
        </w:trPr>
        <w:tc>
          <w:tcPr>
            <w:tcW w:w="1242" w:type="dxa"/>
            <w:vMerge w:val="restart"/>
            <w:vAlign w:val="center"/>
          </w:tcPr>
          <w:p w14:paraId="282456C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1522E60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6DFF93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87" w:type="dxa"/>
            <w:vMerge w:val="restart"/>
            <w:vAlign w:val="center"/>
          </w:tcPr>
          <w:p w14:paraId="09691FFB"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2"/>
              <w:t>**</w:t>
            </w:r>
          </w:p>
        </w:tc>
        <w:tc>
          <w:tcPr>
            <w:tcW w:w="2205" w:type="dxa"/>
            <w:vMerge w:val="restart"/>
            <w:vAlign w:val="center"/>
          </w:tcPr>
          <w:p w14:paraId="20FCA80B"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17C768E4"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580FC3D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FD85D0D"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5A76AF0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1625DB1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F6541DD" w14:textId="77777777" w:rsidTr="00CD0133">
        <w:trPr>
          <w:trHeight w:val="972"/>
          <w:jc w:val="center"/>
        </w:trPr>
        <w:tc>
          <w:tcPr>
            <w:tcW w:w="1242" w:type="dxa"/>
            <w:vMerge/>
            <w:vAlign w:val="center"/>
          </w:tcPr>
          <w:p w14:paraId="14A7963F"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7C3BB2E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94BDEE1" w14:textId="77777777" w:rsidR="00071D1C" w:rsidRPr="00B138F3" w:rsidRDefault="00071D1C" w:rsidP="00B46D58">
            <w:pPr>
              <w:widowControl w:val="0"/>
              <w:jc w:val="center"/>
              <w:rPr>
                <w:rFonts w:ascii="GHEA Grapalat" w:hAnsi="GHEA Grapalat"/>
                <w:sz w:val="16"/>
                <w:szCs w:val="16"/>
              </w:rPr>
            </w:pPr>
          </w:p>
        </w:tc>
        <w:tc>
          <w:tcPr>
            <w:tcW w:w="1187" w:type="dxa"/>
            <w:vMerge/>
            <w:vAlign w:val="center"/>
          </w:tcPr>
          <w:p w14:paraId="0EB21ACF" w14:textId="77777777" w:rsidR="00071D1C" w:rsidRPr="00B138F3" w:rsidRDefault="00071D1C" w:rsidP="00B46D58">
            <w:pPr>
              <w:widowControl w:val="0"/>
              <w:jc w:val="center"/>
              <w:rPr>
                <w:rFonts w:ascii="GHEA Grapalat" w:hAnsi="GHEA Grapalat"/>
                <w:sz w:val="16"/>
                <w:szCs w:val="16"/>
              </w:rPr>
            </w:pPr>
          </w:p>
        </w:tc>
        <w:tc>
          <w:tcPr>
            <w:tcW w:w="2205" w:type="dxa"/>
            <w:vMerge/>
            <w:vAlign w:val="center"/>
          </w:tcPr>
          <w:p w14:paraId="61BB2C19"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64979E0F"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797A3A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7F6D2CD4"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1A5DBCF3" w14:textId="77777777" w:rsidR="00071D1C" w:rsidRPr="00B138F3" w:rsidRDefault="00071D1C" w:rsidP="00B46D58">
            <w:pPr>
              <w:widowControl w:val="0"/>
              <w:jc w:val="center"/>
              <w:rPr>
                <w:rFonts w:ascii="GHEA Grapalat" w:hAnsi="GHEA Grapalat"/>
                <w:sz w:val="16"/>
                <w:szCs w:val="16"/>
              </w:rPr>
            </w:pPr>
          </w:p>
        </w:tc>
        <w:tc>
          <w:tcPr>
            <w:tcW w:w="709" w:type="dxa"/>
            <w:vAlign w:val="center"/>
          </w:tcPr>
          <w:p w14:paraId="19267A8A"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63" w:type="dxa"/>
            <w:vAlign w:val="center"/>
          </w:tcPr>
          <w:p w14:paraId="7437C5D0"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42" w:type="dxa"/>
            <w:vAlign w:val="center"/>
          </w:tcPr>
          <w:p w14:paraId="1AACB9E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3"/>
              <w:t>***</w:t>
            </w:r>
          </w:p>
        </w:tc>
      </w:tr>
      <w:tr w:rsidR="00697C46" w:rsidRPr="00B138F3" w14:paraId="6933902C" w14:textId="77777777" w:rsidTr="00697C46">
        <w:trPr>
          <w:trHeight w:val="246"/>
          <w:jc w:val="center"/>
        </w:trPr>
        <w:tc>
          <w:tcPr>
            <w:tcW w:w="1242" w:type="dxa"/>
            <w:vAlign w:val="center"/>
          </w:tcPr>
          <w:p w14:paraId="1A9C9ECB"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p>
        </w:tc>
        <w:tc>
          <w:tcPr>
            <w:tcW w:w="2715" w:type="dxa"/>
            <w:vAlign w:val="center"/>
          </w:tcPr>
          <w:p w14:paraId="05848D9E" w14:textId="41636938"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15872400</w:t>
            </w:r>
          </w:p>
        </w:tc>
        <w:tc>
          <w:tcPr>
            <w:tcW w:w="1559" w:type="dxa"/>
            <w:vAlign w:val="center"/>
          </w:tcPr>
          <w:p w14:paraId="49399EE5" w14:textId="077166CC" w:rsidR="00697C46" w:rsidRPr="004030EC" w:rsidRDefault="00697C46" w:rsidP="00697C46">
            <w:pPr>
              <w:jc w:val="center"/>
              <w:rPr>
                <w:rFonts w:ascii="GHEA Grapalat" w:hAnsi="GHEA Grapalat"/>
                <w:sz w:val="20"/>
                <w:szCs w:val="20"/>
              </w:rPr>
            </w:pPr>
            <w:r w:rsidRPr="00D97E24">
              <w:t>Соль</w:t>
            </w:r>
          </w:p>
        </w:tc>
        <w:tc>
          <w:tcPr>
            <w:tcW w:w="1187" w:type="dxa"/>
          </w:tcPr>
          <w:p w14:paraId="42918F62" w14:textId="2667A00D" w:rsidR="00697C46" w:rsidRPr="00A71D81" w:rsidRDefault="00697C46" w:rsidP="00697C46">
            <w:pPr>
              <w:jc w:val="center"/>
              <w:rPr>
                <w:rFonts w:ascii="GHEA Grapalat" w:hAnsi="GHEA Grapalat"/>
                <w:sz w:val="20"/>
              </w:rPr>
            </w:pPr>
          </w:p>
        </w:tc>
        <w:tc>
          <w:tcPr>
            <w:tcW w:w="2205" w:type="dxa"/>
          </w:tcPr>
          <w:p w14:paraId="6536746C" w14:textId="0AABDCF4" w:rsidR="00697C46" w:rsidRPr="00A71D81" w:rsidRDefault="00697C46" w:rsidP="00697C46">
            <w:pPr>
              <w:jc w:val="center"/>
              <w:rPr>
                <w:rFonts w:ascii="GHEA Grapalat" w:hAnsi="GHEA Grapalat"/>
                <w:sz w:val="20"/>
              </w:rPr>
            </w:pPr>
            <w:r w:rsidRPr="008E32BE">
              <w:rPr>
                <w:rFonts w:ascii="GHEA Grapalat" w:hAnsi="GHEA Grapalat"/>
                <w:sz w:val="20"/>
              </w:rPr>
              <w:t>Соль пищевая: высший сорт, йодированная АСТ 239-2005, белый цвет, кристаллический сыпучий материал, наличие посторонних механических примесей не допускается, массовая доля влаги не более 0,1% для соли экстра и не более 0,7% для высшего сорта, упаковка: заводская, масса: 1 килограмм.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w:t>
            </w:r>
          </w:p>
        </w:tc>
        <w:tc>
          <w:tcPr>
            <w:tcW w:w="1085" w:type="dxa"/>
            <w:vAlign w:val="center"/>
          </w:tcPr>
          <w:p w14:paraId="751D3A8F"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5C6C4B" w14:textId="77777777" w:rsidR="00697C46" w:rsidRPr="006853F7" w:rsidRDefault="00697C46" w:rsidP="00697C46">
            <w:pPr>
              <w:jc w:val="center"/>
              <w:rPr>
                <w:rFonts w:ascii="GHEA Grapalat" w:hAnsi="GHEA Grapalat"/>
                <w:sz w:val="20"/>
                <w:szCs w:val="20"/>
              </w:rPr>
            </w:pPr>
          </w:p>
        </w:tc>
        <w:tc>
          <w:tcPr>
            <w:tcW w:w="1134" w:type="dxa"/>
            <w:vAlign w:val="center"/>
          </w:tcPr>
          <w:p w14:paraId="5DB36C42" w14:textId="77777777" w:rsidR="00697C46" w:rsidRPr="006853F7" w:rsidRDefault="00697C46" w:rsidP="00697C46">
            <w:pPr>
              <w:jc w:val="center"/>
              <w:rPr>
                <w:rFonts w:ascii="GHEA Grapalat" w:hAnsi="GHEA Grapalat"/>
                <w:sz w:val="20"/>
                <w:szCs w:val="20"/>
              </w:rPr>
            </w:pPr>
          </w:p>
        </w:tc>
        <w:tc>
          <w:tcPr>
            <w:tcW w:w="850" w:type="dxa"/>
            <w:vAlign w:val="center"/>
          </w:tcPr>
          <w:p w14:paraId="474D1949" w14:textId="41EACCC5"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27</w:t>
            </w:r>
          </w:p>
        </w:tc>
        <w:tc>
          <w:tcPr>
            <w:tcW w:w="709" w:type="dxa"/>
            <w:vAlign w:val="center"/>
          </w:tcPr>
          <w:p w14:paraId="73CFE247" w14:textId="14331741"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0928B90E"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7A4FF9EA" w14:textId="3F4F8122"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6291E34E" w14:textId="77777777" w:rsidTr="00697C46">
        <w:trPr>
          <w:trHeight w:val="246"/>
          <w:jc w:val="center"/>
        </w:trPr>
        <w:tc>
          <w:tcPr>
            <w:tcW w:w="1242" w:type="dxa"/>
            <w:vAlign w:val="center"/>
          </w:tcPr>
          <w:p w14:paraId="7A2EE616"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2</w:t>
            </w:r>
          </w:p>
        </w:tc>
        <w:tc>
          <w:tcPr>
            <w:tcW w:w="2715" w:type="dxa"/>
            <w:vAlign w:val="center"/>
          </w:tcPr>
          <w:p w14:paraId="743DCEBA" w14:textId="28CEB390"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15421100</w:t>
            </w:r>
          </w:p>
        </w:tc>
        <w:tc>
          <w:tcPr>
            <w:tcW w:w="1559" w:type="dxa"/>
            <w:vAlign w:val="center"/>
          </w:tcPr>
          <w:p w14:paraId="0230B5C7" w14:textId="24815682" w:rsidR="00697C46" w:rsidRPr="004030EC" w:rsidRDefault="00697C46" w:rsidP="00697C46">
            <w:pPr>
              <w:jc w:val="center"/>
              <w:rPr>
                <w:rFonts w:ascii="GHEA Grapalat" w:hAnsi="GHEA Grapalat"/>
                <w:sz w:val="20"/>
                <w:szCs w:val="20"/>
              </w:rPr>
            </w:pPr>
            <w:r w:rsidRPr="00D97E24">
              <w:t>Масло подсолнечное рафинированное (фильтрованное)</w:t>
            </w:r>
          </w:p>
        </w:tc>
        <w:tc>
          <w:tcPr>
            <w:tcW w:w="1187" w:type="dxa"/>
          </w:tcPr>
          <w:p w14:paraId="21BA3EAE" w14:textId="7073D8DA" w:rsidR="00697C46" w:rsidRPr="00A71D81" w:rsidRDefault="00697C46" w:rsidP="00697C46">
            <w:pPr>
              <w:jc w:val="center"/>
              <w:rPr>
                <w:rFonts w:ascii="GHEA Grapalat" w:hAnsi="GHEA Grapalat"/>
                <w:sz w:val="20"/>
              </w:rPr>
            </w:pPr>
          </w:p>
        </w:tc>
        <w:tc>
          <w:tcPr>
            <w:tcW w:w="2205" w:type="dxa"/>
          </w:tcPr>
          <w:p w14:paraId="01035336" w14:textId="7E482506" w:rsidR="00697C46" w:rsidRPr="00804DC8" w:rsidRDefault="00697C46" w:rsidP="00697C46">
            <w:pPr>
              <w:jc w:val="center"/>
              <w:rPr>
                <w:rFonts w:ascii="GHEA Grapalat" w:hAnsi="GHEA Grapalat"/>
                <w:sz w:val="20"/>
                <w:lang w:val="hy-AM"/>
              </w:rPr>
            </w:pPr>
            <w:r w:rsidRPr="008E32BE">
              <w:rPr>
                <w:rFonts w:ascii="GHEA Grapalat" w:hAnsi="GHEA Grapalat"/>
                <w:sz w:val="20"/>
              </w:rPr>
              <w:t>ГОСТ 1129-2013, Масло подсолнечное, полученное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w:t>
            </w:r>
          </w:p>
        </w:tc>
        <w:tc>
          <w:tcPr>
            <w:tcW w:w="1085" w:type="dxa"/>
            <w:vAlign w:val="center"/>
          </w:tcPr>
          <w:p w14:paraId="779BF95C" w14:textId="77777777" w:rsidR="00697C46" w:rsidRPr="00804DC8" w:rsidRDefault="00697C46" w:rsidP="00697C46">
            <w:pPr>
              <w:jc w:val="center"/>
              <w:rPr>
                <w:rFonts w:ascii="GHEA Grapalat" w:hAnsi="GHEA Grapalat"/>
                <w:sz w:val="20"/>
                <w:szCs w:val="20"/>
                <w:lang w:val="hy-AM"/>
              </w:rPr>
            </w:pPr>
            <w:r>
              <w:rPr>
                <w:rFonts w:ascii="GHEA Grapalat" w:hAnsi="GHEA Grapalat" w:cs="Arial"/>
                <w:sz w:val="20"/>
                <w:szCs w:val="20"/>
              </w:rPr>
              <w:t>литр</w:t>
            </w:r>
          </w:p>
        </w:tc>
        <w:tc>
          <w:tcPr>
            <w:tcW w:w="1559" w:type="dxa"/>
            <w:vAlign w:val="center"/>
          </w:tcPr>
          <w:p w14:paraId="35BA27D9"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419784BA"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6CCBA5B0" w14:textId="101E4724"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153</w:t>
            </w:r>
          </w:p>
        </w:tc>
        <w:tc>
          <w:tcPr>
            <w:tcW w:w="709" w:type="dxa"/>
            <w:vAlign w:val="center"/>
          </w:tcPr>
          <w:p w14:paraId="5BA05423" w14:textId="0451BD51"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30C89EA7"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1B7B41A4" w14:textId="40CCA0DF"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7614FE9E" w14:textId="77777777" w:rsidTr="00697C46">
        <w:trPr>
          <w:trHeight w:val="246"/>
          <w:jc w:val="center"/>
        </w:trPr>
        <w:tc>
          <w:tcPr>
            <w:tcW w:w="1242" w:type="dxa"/>
            <w:vAlign w:val="center"/>
          </w:tcPr>
          <w:p w14:paraId="11CA000E"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3</w:t>
            </w:r>
          </w:p>
        </w:tc>
        <w:tc>
          <w:tcPr>
            <w:tcW w:w="2715" w:type="dxa"/>
            <w:vAlign w:val="center"/>
          </w:tcPr>
          <w:p w14:paraId="0D70CEF6" w14:textId="40FBD1A3" w:rsidR="00697C46" w:rsidRPr="00B3789B" w:rsidRDefault="00697C46" w:rsidP="00697C46">
            <w:pPr>
              <w:jc w:val="center"/>
              <w:rPr>
                <w:rFonts w:ascii="GHEA Grapalat" w:hAnsi="GHEA Grapalat"/>
                <w:sz w:val="20"/>
                <w:szCs w:val="20"/>
              </w:rPr>
            </w:pPr>
            <w:r>
              <w:rPr>
                <w:rFonts w:ascii="GHEA Grapalat" w:hAnsi="GHEA Grapalat" w:cs="Calibri"/>
                <w:sz w:val="20"/>
                <w:szCs w:val="20"/>
              </w:rPr>
              <w:t>03211300</w:t>
            </w:r>
          </w:p>
        </w:tc>
        <w:tc>
          <w:tcPr>
            <w:tcW w:w="1559" w:type="dxa"/>
            <w:vAlign w:val="center"/>
          </w:tcPr>
          <w:p w14:paraId="3BC07DD9" w14:textId="10E08E20" w:rsidR="00697C46" w:rsidRPr="004030EC" w:rsidRDefault="00697C46" w:rsidP="00697C46">
            <w:pPr>
              <w:jc w:val="center"/>
              <w:rPr>
                <w:rFonts w:ascii="GHEA Grapalat" w:hAnsi="GHEA Grapalat"/>
                <w:sz w:val="20"/>
                <w:szCs w:val="20"/>
              </w:rPr>
            </w:pPr>
            <w:r w:rsidRPr="00D97E24">
              <w:t>Рис</w:t>
            </w:r>
          </w:p>
        </w:tc>
        <w:tc>
          <w:tcPr>
            <w:tcW w:w="1187" w:type="dxa"/>
          </w:tcPr>
          <w:p w14:paraId="62A8B670" w14:textId="27532400" w:rsidR="00697C46" w:rsidRPr="00A71D81" w:rsidRDefault="00697C46" w:rsidP="00697C46">
            <w:pPr>
              <w:jc w:val="center"/>
              <w:rPr>
                <w:rFonts w:ascii="GHEA Grapalat" w:hAnsi="GHEA Grapalat"/>
                <w:sz w:val="20"/>
              </w:rPr>
            </w:pPr>
          </w:p>
        </w:tc>
        <w:tc>
          <w:tcPr>
            <w:tcW w:w="2205" w:type="dxa"/>
          </w:tcPr>
          <w:p w14:paraId="7D6BC0E6" w14:textId="30C153B6" w:rsidR="00697C46" w:rsidRPr="00804DC8" w:rsidRDefault="00697C46" w:rsidP="00697C46">
            <w:pPr>
              <w:jc w:val="center"/>
              <w:rPr>
                <w:rFonts w:ascii="GHEA Grapalat" w:hAnsi="GHEA Grapalat"/>
                <w:sz w:val="20"/>
                <w:lang w:val="hy-AM"/>
              </w:rPr>
            </w:pPr>
            <w:proofErr w:type="gramStart"/>
            <w:r w:rsidRPr="008E32BE">
              <w:rPr>
                <w:rFonts w:ascii="GHEA Grapalat" w:hAnsi="GHEA Grapalat"/>
                <w:sz w:val="20"/>
              </w:rPr>
              <w:t>Рис</w:t>
            </w:r>
            <w:proofErr w:type="gramEnd"/>
            <w:r w:rsidRPr="008E32BE">
              <w:rPr>
                <w:rFonts w:ascii="GHEA Grapalat" w:hAnsi="GHEA Grapalat"/>
                <w:sz w:val="20"/>
              </w:rPr>
              <w:t xml:space="preserve"> шлифованный высшего или высшего сорта, </w:t>
            </w:r>
            <w:proofErr w:type="spellStart"/>
            <w:r w:rsidRPr="008E32BE">
              <w:rPr>
                <w:rFonts w:ascii="GHEA Grapalat" w:hAnsi="GHEA Grapalat"/>
                <w:sz w:val="20"/>
              </w:rPr>
              <w:t>непропаренный</w:t>
            </w:r>
            <w:proofErr w:type="spellEnd"/>
            <w:r w:rsidRPr="008E32BE">
              <w:rPr>
                <w:rFonts w:ascii="GHEA Grapalat" w:hAnsi="GHEA Grapalat"/>
                <w:sz w:val="20"/>
              </w:rPr>
              <w:t>, белый, крупный, длиннозерный,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и Таможенного кодекса N 021/2011 и 022/2011.</w:t>
            </w:r>
          </w:p>
        </w:tc>
        <w:tc>
          <w:tcPr>
            <w:tcW w:w="1085" w:type="dxa"/>
            <w:vAlign w:val="center"/>
          </w:tcPr>
          <w:p w14:paraId="29D42C12" w14:textId="77777777" w:rsidR="00697C46" w:rsidRPr="00804DC8" w:rsidRDefault="00697C46" w:rsidP="00697C46">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4BAB7366"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0B76E720"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6B8D6CA5" w14:textId="1A927A7A"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189</w:t>
            </w:r>
          </w:p>
        </w:tc>
        <w:tc>
          <w:tcPr>
            <w:tcW w:w="709" w:type="dxa"/>
            <w:vAlign w:val="center"/>
          </w:tcPr>
          <w:p w14:paraId="2B8DF4B9" w14:textId="6125C44E"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7FF21D91"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06654502" w14:textId="29CCE8AA"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7B8629E7" w14:textId="77777777" w:rsidTr="00697C46">
        <w:trPr>
          <w:trHeight w:val="246"/>
          <w:jc w:val="center"/>
        </w:trPr>
        <w:tc>
          <w:tcPr>
            <w:tcW w:w="1242" w:type="dxa"/>
            <w:vAlign w:val="center"/>
          </w:tcPr>
          <w:p w14:paraId="1E78E9A3"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4</w:t>
            </w:r>
          </w:p>
        </w:tc>
        <w:tc>
          <w:tcPr>
            <w:tcW w:w="2715" w:type="dxa"/>
            <w:vAlign w:val="center"/>
          </w:tcPr>
          <w:p w14:paraId="1FA7DDF8" w14:textId="5F640088"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03221110</w:t>
            </w:r>
          </w:p>
        </w:tc>
        <w:tc>
          <w:tcPr>
            <w:tcW w:w="1559" w:type="dxa"/>
            <w:vAlign w:val="center"/>
          </w:tcPr>
          <w:p w14:paraId="05FB3F13" w14:textId="11B90D63" w:rsidR="00697C46" w:rsidRPr="004030EC" w:rsidRDefault="00697C46" w:rsidP="00697C46">
            <w:pPr>
              <w:jc w:val="center"/>
              <w:rPr>
                <w:rFonts w:ascii="GHEA Grapalat" w:hAnsi="GHEA Grapalat"/>
                <w:sz w:val="20"/>
                <w:szCs w:val="20"/>
              </w:rPr>
            </w:pPr>
            <w:r w:rsidRPr="00D97E24">
              <w:t>Морковь</w:t>
            </w:r>
          </w:p>
        </w:tc>
        <w:tc>
          <w:tcPr>
            <w:tcW w:w="1187" w:type="dxa"/>
          </w:tcPr>
          <w:p w14:paraId="12AF766D" w14:textId="3B98D0C4" w:rsidR="00697C46" w:rsidRPr="00A71D81" w:rsidRDefault="00697C46" w:rsidP="00697C46">
            <w:pPr>
              <w:jc w:val="center"/>
              <w:rPr>
                <w:rFonts w:ascii="GHEA Grapalat" w:hAnsi="GHEA Grapalat"/>
                <w:sz w:val="20"/>
              </w:rPr>
            </w:pPr>
          </w:p>
        </w:tc>
        <w:tc>
          <w:tcPr>
            <w:tcW w:w="2205" w:type="dxa"/>
          </w:tcPr>
          <w:p w14:paraId="705EE1C0" w14:textId="03B542C4" w:rsidR="00697C46" w:rsidRPr="00A71D81" w:rsidRDefault="00697C46" w:rsidP="00697C46">
            <w:pPr>
              <w:jc w:val="center"/>
              <w:rPr>
                <w:rFonts w:ascii="GHEA Grapalat" w:hAnsi="GHEA Grapalat"/>
                <w:sz w:val="20"/>
              </w:rPr>
            </w:pPr>
            <w:r w:rsidRPr="008E32BE">
              <w:rPr>
                <w:rFonts w:ascii="GHEA Grapalat" w:hAnsi="GHEA Grapalat"/>
                <w:sz w:val="20"/>
              </w:rPr>
              <w:t>ГОСТ 32284-2013, морковь столовая свежая обычных и высших сортов. Безопасность и маркировка в соответствии со статьей 9 Закона РА «О безопасности пищевых продуктов».</w:t>
            </w:r>
          </w:p>
        </w:tc>
        <w:tc>
          <w:tcPr>
            <w:tcW w:w="1085" w:type="dxa"/>
            <w:vAlign w:val="center"/>
          </w:tcPr>
          <w:p w14:paraId="03077EC3"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5196A3A1" w14:textId="77777777" w:rsidR="00697C46" w:rsidRPr="006853F7" w:rsidRDefault="00697C46" w:rsidP="00697C46">
            <w:pPr>
              <w:jc w:val="center"/>
              <w:rPr>
                <w:rFonts w:ascii="GHEA Grapalat" w:hAnsi="GHEA Grapalat"/>
                <w:sz w:val="20"/>
                <w:szCs w:val="20"/>
              </w:rPr>
            </w:pPr>
          </w:p>
        </w:tc>
        <w:tc>
          <w:tcPr>
            <w:tcW w:w="1134" w:type="dxa"/>
            <w:vAlign w:val="center"/>
          </w:tcPr>
          <w:p w14:paraId="1B103873" w14:textId="77777777" w:rsidR="00697C46" w:rsidRPr="006853F7" w:rsidRDefault="00697C46" w:rsidP="00697C46">
            <w:pPr>
              <w:jc w:val="center"/>
              <w:rPr>
                <w:rFonts w:ascii="GHEA Grapalat" w:hAnsi="GHEA Grapalat"/>
                <w:sz w:val="20"/>
                <w:szCs w:val="20"/>
              </w:rPr>
            </w:pPr>
          </w:p>
        </w:tc>
        <w:tc>
          <w:tcPr>
            <w:tcW w:w="850" w:type="dxa"/>
            <w:vAlign w:val="center"/>
          </w:tcPr>
          <w:p w14:paraId="58525FE7" w14:textId="187FBD3A"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117</w:t>
            </w:r>
          </w:p>
        </w:tc>
        <w:tc>
          <w:tcPr>
            <w:tcW w:w="709" w:type="dxa"/>
            <w:vAlign w:val="center"/>
          </w:tcPr>
          <w:p w14:paraId="6B360FBC" w14:textId="7FE24754"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140691F1"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B197ABA" w14:textId="5821DE8C"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7CB329E1" w14:textId="77777777" w:rsidTr="00697C46">
        <w:trPr>
          <w:trHeight w:val="246"/>
          <w:jc w:val="center"/>
        </w:trPr>
        <w:tc>
          <w:tcPr>
            <w:tcW w:w="1242" w:type="dxa"/>
            <w:vAlign w:val="center"/>
          </w:tcPr>
          <w:p w14:paraId="6502782E"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5</w:t>
            </w:r>
          </w:p>
        </w:tc>
        <w:tc>
          <w:tcPr>
            <w:tcW w:w="2715" w:type="dxa"/>
            <w:vAlign w:val="center"/>
          </w:tcPr>
          <w:p w14:paraId="2AC960E4" w14:textId="1F6BA62E"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15331151</w:t>
            </w:r>
          </w:p>
        </w:tc>
        <w:tc>
          <w:tcPr>
            <w:tcW w:w="1559" w:type="dxa"/>
            <w:vAlign w:val="center"/>
          </w:tcPr>
          <w:p w14:paraId="0A96DF0D" w14:textId="03434571" w:rsidR="00697C46" w:rsidRPr="004030EC" w:rsidRDefault="00697C46" w:rsidP="00697C46">
            <w:pPr>
              <w:jc w:val="center"/>
              <w:rPr>
                <w:rFonts w:ascii="GHEA Grapalat" w:hAnsi="GHEA Grapalat"/>
                <w:sz w:val="20"/>
                <w:szCs w:val="20"/>
              </w:rPr>
            </w:pPr>
            <w:r w:rsidRPr="00D97E24">
              <w:t>Фасоль целая</w:t>
            </w:r>
          </w:p>
        </w:tc>
        <w:tc>
          <w:tcPr>
            <w:tcW w:w="1187" w:type="dxa"/>
          </w:tcPr>
          <w:p w14:paraId="58F7AF7E" w14:textId="708DD4F4" w:rsidR="00697C46" w:rsidRPr="00A71D81" w:rsidRDefault="00697C46" w:rsidP="00697C46">
            <w:pPr>
              <w:jc w:val="center"/>
              <w:rPr>
                <w:rFonts w:ascii="GHEA Grapalat" w:hAnsi="GHEA Grapalat"/>
                <w:sz w:val="20"/>
              </w:rPr>
            </w:pPr>
          </w:p>
        </w:tc>
        <w:tc>
          <w:tcPr>
            <w:tcW w:w="2205" w:type="dxa"/>
          </w:tcPr>
          <w:p w14:paraId="31145056" w14:textId="5BCEFDEB" w:rsidR="00697C46" w:rsidRPr="00A71D81" w:rsidRDefault="00697C46" w:rsidP="00697C46">
            <w:pPr>
              <w:jc w:val="center"/>
              <w:rPr>
                <w:rFonts w:ascii="GHEA Grapalat" w:hAnsi="GHEA Grapalat"/>
                <w:sz w:val="20"/>
              </w:rPr>
            </w:pPr>
            <w:r w:rsidRPr="008E32BE">
              <w:rPr>
                <w:rFonts w:ascii="GHEA Grapalat" w:hAnsi="GHEA Grapalat"/>
                <w:sz w:val="20"/>
              </w:rPr>
              <w:t>ГОСТ 7758-2020, Фасоль пищевая, цветная, твердая, ярко окрашенная,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735ACBBB"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D46B2A0" w14:textId="77777777" w:rsidR="00697C46" w:rsidRPr="006853F7" w:rsidRDefault="00697C46" w:rsidP="00697C46">
            <w:pPr>
              <w:jc w:val="center"/>
              <w:rPr>
                <w:rFonts w:ascii="GHEA Grapalat" w:hAnsi="GHEA Grapalat"/>
                <w:sz w:val="20"/>
                <w:szCs w:val="20"/>
              </w:rPr>
            </w:pPr>
          </w:p>
        </w:tc>
        <w:tc>
          <w:tcPr>
            <w:tcW w:w="1134" w:type="dxa"/>
            <w:vAlign w:val="center"/>
          </w:tcPr>
          <w:p w14:paraId="1C3FA155" w14:textId="77777777" w:rsidR="00697C46" w:rsidRPr="006853F7" w:rsidRDefault="00697C46" w:rsidP="00697C46">
            <w:pPr>
              <w:jc w:val="center"/>
              <w:rPr>
                <w:rFonts w:ascii="GHEA Grapalat" w:hAnsi="GHEA Grapalat"/>
                <w:sz w:val="20"/>
                <w:szCs w:val="20"/>
              </w:rPr>
            </w:pPr>
          </w:p>
        </w:tc>
        <w:tc>
          <w:tcPr>
            <w:tcW w:w="850" w:type="dxa"/>
            <w:vAlign w:val="center"/>
          </w:tcPr>
          <w:p w14:paraId="501D016F" w14:textId="310B9D90"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79</w:t>
            </w:r>
          </w:p>
        </w:tc>
        <w:tc>
          <w:tcPr>
            <w:tcW w:w="709" w:type="dxa"/>
            <w:vAlign w:val="center"/>
          </w:tcPr>
          <w:p w14:paraId="03CCEB13" w14:textId="31003F38"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6762F305"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A11ECB8" w14:textId="5469540A"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14A6942B" w14:textId="77777777" w:rsidTr="00697C46">
        <w:trPr>
          <w:trHeight w:val="246"/>
          <w:jc w:val="center"/>
        </w:trPr>
        <w:tc>
          <w:tcPr>
            <w:tcW w:w="1242" w:type="dxa"/>
            <w:vAlign w:val="center"/>
          </w:tcPr>
          <w:p w14:paraId="005A912E"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6</w:t>
            </w:r>
          </w:p>
        </w:tc>
        <w:tc>
          <w:tcPr>
            <w:tcW w:w="2715" w:type="dxa"/>
            <w:vAlign w:val="center"/>
          </w:tcPr>
          <w:p w14:paraId="2D804FAE" w14:textId="5BE92DAC"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03222128</w:t>
            </w:r>
          </w:p>
        </w:tc>
        <w:tc>
          <w:tcPr>
            <w:tcW w:w="1559" w:type="dxa"/>
            <w:vAlign w:val="center"/>
          </w:tcPr>
          <w:p w14:paraId="2E7D8202" w14:textId="46CBB58D" w:rsidR="00697C46" w:rsidRPr="004030EC" w:rsidRDefault="00697C46" w:rsidP="00697C46">
            <w:pPr>
              <w:jc w:val="center"/>
              <w:rPr>
                <w:rFonts w:ascii="GHEA Grapalat" w:hAnsi="GHEA Grapalat"/>
                <w:sz w:val="20"/>
                <w:szCs w:val="20"/>
              </w:rPr>
            </w:pPr>
            <w:r w:rsidRPr="00D97E24">
              <w:t>Яблоко</w:t>
            </w:r>
          </w:p>
        </w:tc>
        <w:tc>
          <w:tcPr>
            <w:tcW w:w="1187" w:type="dxa"/>
          </w:tcPr>
          <w:p w14:paraId="1FF146A5" w14:textId="0C2F881C" w:rsidR="00697C46" w:rsidRPr="00A71D81" w:rsidRDefault="00697C46" w:rsidP="00697C46">
            <w:pPr>
              <w:jc w:val="center"/>
              <w:rPr>
                <w:rFonts w:ascii="GHEA Grapalat" w:hAnsi="GHEA Grapalat"/>
                <w:sz w:val="20"/>
              </w:rPr>
            </w:pPr>
          </w:p>
        </w:tc>
        <w:tc>
          <w:tcPr>
            <w:tcW w:w="2205" w:type="dxa"/>
          </w:tcPr>
          <w:p w14:paraId="062FD919" w14:textId="2EEFFA5D" w:rsidR="00697C46" w:rsidRPr="00A71D81" w:rsidRDefault="00697C46" w:rsidP="00697C46">
            <w:pPr>
              <w:jc w:val="center"/>
              <w:rPr>
                <w:rFonts w:ascii="GHEA Grapalat" w:hAnsi="GHEA Grapalat"/>
                <w:sz w:val="20"/>
              </w:rPr>
            </w:pPr>
            <w:r w:rsidRPr="008E32BE">
              <w:rPr>
                <w:rFonts w:ascii="GHEA Grapalat" w:hAnsi="GHEA Grapalat"/>
                <w:sz w:val="20"/>
              </w:rPr>
              <w:t>ГОСТ 34314-2017, яблоки свежие, группа плодов I, разные сорта Армении,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1085" w:type="dxa"/>
            <w:vAlign w:val="center"/>
          </w:tcPr>
          <w:p w14:paraId="74A84D8D"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77B40046" w14:textId="77777777" w:rsidR="00697C46" w:rsidRPr="006853F7" w:rsidRDefault="00697C46" w:rsidP="00697C46">
            <w:pPr>
              <w:jc w:val="center"/>
              <w:rPr>
                <w:rFonts w:ascii="GHEA Grapalat" w:hAnsi="GHEA Grapalat"/>
                <w:sz w:val="20"/>
                <w:szCs w:val="20"/>
              </w:rPr>
            </w:pPr>
          </w:p>
        </w:tc>
        <w:tc>
          <w:tcPr>
            <w:tcW w:w="1134" w:type="dxa"/>
            <w:vAlign w:val="center"/>
          </w:tcPr>
          <w:p w14:paraId="4F7B668E" w14:textId="77777777" w:rsidR="00697C46" w:rsidRPr="006853F7" w:rsidRDefault="00697C46" w:rsidP="00697C46">
            <w:pPr>
              <w:jc w:val="center"/>
              <w:rPr>
                <w:rFonts w:ascii="GHEA Grapalat" w:hAnsi="GHEA Grapalat"/>
                <w:sz w:val="20"/>
                <w:szCs w:val="20"/>
              </w:rPr>
            </w:pPr>
          </w:p>
        </w:tc>
        <w:tc>
          <w:tcPr>
            <w:tcW w:w="850" w:type="dxa"/>
            <w:vAlign w:val="center"/>
          </w:tcPr>
          <w:p w14:paraId="4C1A296E" w14:textId="48BC7E30"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788</w:t>
            </w:r>
          </w:p>
        </w:tc>
        <w:tc>
          <w:tcPr>
            <w:tcW w:w="709" w:type="dxa"/>
            <w:vAlign w:val="center"/>
          </w:tcPr>
          <w:p w14:paraId="22B4449E" w14:textId="3EA31D0D"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78B92B33"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72BB4081" w14:textId="47676F70"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70596E21" w14:textId="77777777" w:rsidTr="00697C46">
        <w:trPr>
          <w:trHeight w:val="246"/>
          <w:jc w:val="center"/>
        </w:trPr>
        <w:tc>
          <w:tcPr>
            <w:tcW w:w="1242" w:type="dxa"/>
            <w:vAlign w:val="center"/>
          </w:tcPr>
          <w:p w14:paraId="558F0079"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7</w:t>
            </w:r>
          </w:p>
        </w:tc>
        <w:tc>
          <w:tcPr>
            <w:tcW w:w="2715" w:type="dxa"/>
            <w:vAlign w:val="center"/>
          </w:tcPr>
          <w:p w14:paraId="6A120D67" w14:textId="1A5F1219"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03221410</w:t>
            </w:r>
          </w:p>
        </w:tc>
        <w:tc>
          <w:tcPr>
            <w:tcW w:w="1559" w:type="dxa"/>
            <w:vAlign w:val="center"/>
          </w:tcPr>
          <w:p w14:paraId="51991464" w14:textId="1000B03B" w:rsidR="00697C46" w:rsidRPr="004030EC" w:rsidRDefault="00697C46" w:rsidP="00697C46">
            <w:pPr>
              <w:jc w:val="center"/>
              <w:rPr>
                <w:rFonts w:ascii="GHEA Grapalat" w:hAnsi="GHEA Grapalat"/>
                <w:sz w:val="20"/>
                <w:szCs w:val="20"/>
              </w:rPr>
            </w:pPr>
            <w:r w:rsidRPr="00D97E24">
              <w:t>Капуста</w:t>
            </w:r>
          </w:p>
        </w:tc>
        <w:tc>
          <w:tcPr>
            <w:tcW w:w="1187" w:type="dxa"/>
          </w:tcPr>
          <w:p w14:paraId="78B01059" w14:textId="16854A34" w:rsidR="00697C46" w:rsidRPr="00A71D81" w:rsidRDefault="00697C46" w:rsidP="00697C46">
            <w:pPr>
              <w:jc w:val="center"/>
              <w:rPr>
                <w:rFonts w:ascii="GHEA Grapalat" w:hAnsi="GHEA Grapalat"/>
                <w:sz w:val="20"/>
              </w:rPr>
            </w:pPr>
          </w:p>
        </w:tc>
        <w:tc>
          <w:tcPr>
            <w:tcW w:w="2205" w:type="dxa"/>
          </w:tcPr>
          <w:p w14:paraId="1570263D" w14:textId="47647B08" w:rsidR="00697C46" w:rsidRPr="00A71D81" w:rsidRDefault="00697C46" w:rsidP="00697C46">
            <w:pPr>
              <w:jc w:val="center"/>
              <w:rPr>
                <w:rFonts w:ascii="GHEA Grapalat" w:hAnsi="GHEA Grapalat"/>
                <w:sz w:val="20"/>
              </w:rPr>
            </w:pPr>
            <w:r w:rsidRPr="008E32BE">
              <w:rPr>
                <w:rFonts w:ascii="GHEA Grapalat" w:hAnsi="GHEA Grapalat"/>
                <w:sz w:val="20"/>
              </w:rPr>
              <w:t>ГОСТ 7967-2015, Капуста краснокочанная свежая. Свежая капуста по сроку созревания подразделяется на следующие виды: ранняя, среднеспелая и поздняя. Внешний вид: кочаны свежие, целые, чистые, здоровые, полностью сформировавшиеся, без болезней, не проросшие, с цветом, формой и вкусом, характерными для данного ботанического вида, без постороннего запаха и привкуса. Кочаны капусты не должны быть повреждены сельскохозяйственными вредителями, иметь маркировку, механические повреждения, трещины, подмороженные, должны быть полностью сформированными, твердыми, не ломкими и не гнилыми. Длина кочана не более 3 см. Вес очищенных кочанов капусты не менее 0,7 кг.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0A77A80A"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2B762BC0" w14:textId="77777777" w:rsidR="00697C46" w:rsidRPr="006853F7" w:rsidRDefault="00697C46" w:rsidP="00697C46">
            <w:pPr>
              <w:jc w:val="center"/>
              <w:rPr>
                <w:rFonts w:ascii="GHEA Grapalat" w:hAnsi="GHEA Grapalat"/>
                <w:sz w:val="20"/>
                <w:szCs w:val="20"/>
              </w:rPr>
            </w:pPr>
          </w:p>
        </w:tc>
        <w:tc>
          <w:tcPr>
            <w:tcW w:w="1134" w:type="dxa"/>
            <w:vAlign w:val="center"/>
          </w:tcPr>
          <w:p w14:paraId="6F792D5A" w14:textId="77777777" w:rsidR="00697C46" w:rsidRPr="006853F7" w:rsidRDefault="00697C46" w:rsidP="00697C46">
            <w:pPr>
              <w:jc w:val="center"/>
              <w:rPr>
                <w:rFonts w:ascii="GHEA Grapalat" w:hAnsi="GHEA Grapalat"/>
                <w:sz w:val="20"/>
                <w:szCs w:val="20"/>
              </w:rPr>
            </w:pPr>
          </w:p>
        </w:tc>
        <w:tc>
          <w:tcPr>
            <w:tcW w:w="850" w:type="dxa"/>
            <w:vAlign w:val="center"/>
          </w:tcPr>
          <w:p w14:paraId="16CDD646" w14:textId="32459F9F"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536</w:t>
            </w:r>
          </w:p>
        </w:tc>
        <w:tc>
          <w:tcPr>
            <w:tcW w:w="709" w:type="dxa"/>
            <w:vAlign w:val="center"/>
          </w:tcPr>
          <w:p w14:paraId="71A20994" w14:textId="6116F208"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70565DE9"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C5DAA42" w14:textId="19480BA6"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3527C25A" w14:textId="77777777" w:rsidTr="00697C46">
        <w:trPr>
          <w:trHeight w:val="246"/>
          <w:jc w:val="center"/>
        </w:trPr>
        <w:tc>
          <w:tcPr>
            <w:tcW w:w="1242" w:type="dxa"/>
            <w:vAlign w:val="center"/>
          </w:tcPr>
          <w:p w14:paraId="31E2E51F"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8</w:t>
            </w:r>
          </w:p>
        </w:tc>
        <w:tc>
          <w:tcPr>
            <w:tcW w:w="2715" w:type="dxa"/>
            <w:vAlign w:val="center"/>
          </w:tcPr>
          <w:p w14:paraId="687C96EC" w14:textId="36B9EBCF" w:rsidR="00697C46" w:rsidRPr="00B3789B" w:rsidRDefault="00697C46" w:rsidP="00697C46">
            <w:pPr>
              <w:jc w:val="center"/>
              <w:rPr>
                <w:rFonts w:ascii="GHEA Grapalat" w:hAnsi="GHEA Grapalat"/>
                <w:sz w:val="20"/>
                <w:szCs w:val="20"/>
              </w:rPr>
            </w:pPr>
            <w:r>
              <w:rPr>
                <w:rFonts w:ascii="GHEA Grapalat" w:hAnsi="GHEA Grapalat" w:cs="Calibri"/>
                <w:sz w:val="20"/>
                <w:szCs w:val="20"/>
              </w:rPr>
              <w:t>03221100</w:t>
            </w:r>
          </w:p>
        </w:tc>
        <w:tc>
          <w:tcPr>
            <w:tcW w:w="1559" w:type="dxa"/>
            <w:vAlign w:val="center"/>
          </w:tcPr>
          <w:p w14:paraId="0EB6D293" w14:textId="05756EED" w:rsidR="00697C46" w:rsidRPr="004030EC" w:rsidRDefault="00697C46" w:rsidP="00697C46">
            <w:pPr>
              <w:jc w:val="center"/>
              <w:rPr>
                <w:rFonts w:ascii="GHEA Grapalat" w:hAnsi="GHEA Grapalat"/>
                <w:sz w:val="20"/>
                <w:szCs w:val="20"/>
              </w:rPr>
            </w:pPr>
            <w:r w:rsidRPr="00D97E24">
              <w:t>Говядина</w:t>
            </w:r>
          </w:p>
        </w:tc>
        <w:tc>
          <w:tcPr>
            <w:tcW w:w="1187" w:type="dxa"/>
          </w:tcPr>
          <w:p w14:paraId="16B90807" w14:textId="127C70EE" w:rsidR="00697C46" w:rsidRPr="00A71D81" w:rsidRDefault="00697C46" w:rsidP="00697C46">
            <w:pPr>
              <w:jc w:val="center"/>
              <w:rPr>
                <w:rFonts w:ascii="GHEA Grapalat" w:hAnsi="GHEA Grapalat"/>
                <w:sz w:val="20"/>
              </w:rPr>
            </w:pPr>
          </w:p>
        </w:tc>
        <w:tc>
          <w:tcPr>
            <w:tcW w:w="2205" w:type="dxa"/>
          </w:tcPr>
          <w:p w14:paraId="6F924482" w14:textId="74D0B30D" w:rsidR="00697C46" w:rsidRPr="00A71D81" w:rsidRDefault="00697C46" w:rsidP="00697C46">
            <w:pPr>
              <w:jc w:val="center"/>
              <w:rPr>
                <w:rFonts w:ascii="GHEA Grapalat" w:hAnsi="GHEA Grapalat"/>
                <w:sz w:val="20"/>
              </w:rPr>
            </w:pPr>
            <w:r w:rsidRPr="008E32BE">
              <w:rPr>
                <w:rFonts w:ascii="GHEA Grapalat" w:hAnsi="GHEA Grapalat"/>
                <w:sz w:val="20"/>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но не более 5% от общего количества. Количество почвы, прилипшей к корнеплодам, не более 1% от общего количества. Безопасность, упаковка и маркировка соответствуют статье 9 Закона Республики Армения «О безопасности пищевых продуктов».</w:t>
            </w:r>
          </w:p>
        </w:tc>
        <w:tc>
          <w:tcPr>
            <w:tcW w:w="1085" w:type="dxa"/>
            <w:vAlign w:val="center"/>
          </w:tcPr>
          <w:p w14:paraId="595B26E3"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18EFAF74" w14:textId="77777777" w:rsidR="00697C46" w:rsidRPr="006853F7" w:rsidRDefault="00697C46" w:rsidP="00697C46">
            <w:pPr>
              <w:jc w:val="center"/>
              <w:rPr>
                <w:rFonts w:ascii="GHEA Grapalat" w:hAnsi="GHEA Grapalat"/>
                <w:sz w:val="20"/>
                <w:szCs w:val="20"/>
              </w:rPr>
            </w:pPr>
          </w:p>
        </w:tc>
        <w:tc>
          <w:tcPr>
            <w:tcW w:w="1134" w:type="dxa"/>
            <w:vAlign w:val="center"/>
          </w:tcPr>
          <w:p w14:paraId="3E2AB894" w14:textId="77777777" w:rsidR="00697C46" w:rsidRPr="006853F7" w:rsidRDefault="00697C46" w:rsidP="00697C46">
            <w:pPr>
              <w:jc w:val="center"/>
              <w:rPr>
                <w:rFonts w:ascii="GHEA Grapalat" w:hAnsi="GHEA Grapalat"/>
                <w:sz w:val="20"/>
                <w:szCs w:val="20"/>
              </w:rPr>
            </w:pPr>
          </w:p>
        </w:tc>
        <w:tc>
          <w:tcPr>
            <w:tcW w:w="850" w:type="dxa"/>
            <w:vAlign w:val="center"/>
          </w:tcPr>
          <w:p w14:paraId="07F7CB87" w14:textId="6709C573"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71</w:t>
            </w:r>
          </w:p>
        </w:tc>
        <w:tc>
          <w:tcPr>
            <w:tcW w:w="709" w:type="dxa"/>
            <w:vAlign w:val="center"/>
          </w:tcPr>
          <w:p w14:paraId="4847B1A4" w14:textId="42182843"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0176B1E1"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4192BB49" w14:textId="4BDF827B"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57695E10" w14:textId="77777777" w:rsidTr="00697C46">
        <w:trPr>
          <w:trHeight w:val="246"/>
          <w:jc w:val="center"/>
        </w:trPr>
        <w:tc>
          <w:tcPr>
            <w:tcW w:w="1242" w:type="dxa"/>
            <w:vAlign w:val="center"/>
          </w:tcPr>
          <w:p w14:paraId="5157CC0A" w14:textId="77777777"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9</w:t>
            </w:r>
          </w:p>
        </w:tc>
        <w:tc>
          <w:tcPr>
            <w:tcW w:w="2715" w:type="dxa"/>
            <w:vAlign w:val="center"/>
          </w:tcPr>
          <w:p w14:paraId="303B7134" w14:textId="0A0CF447"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15311100</w:t>
            </w:r>
          </w:p>
        </w:tc>
        <w:tc>
          <w:tcPr>
            <w:tcW w:w="1559" w:type="dxa"/>
            <w:vAlign w:val="center"/>
          </w:tcPr>
          <w:p w14:paraId="73729BFF" w14:textId="052D2303" w:rsidR="00697C46" w:rsidRPr="004030EC" w:rsidRDefault="00697C46" w:rsidP="00697C46">
            <w:pPr>
              <w:jc w:val="center"/>
              <w:rPr>
                <w:rFonts w:ascii="GHEA Grapalat" w:hAnsi="GHEA Grapalat"/>
                <w:sz w:val="20"/>
                <w:szCs w:val="20"/>
              </w:rPr>
            </w:pPr>
            <w:r w:rsidRPr="00D97E24">
              <w:t>Картофель</w:t>
            </w:r>
          </w:p>
        </w:tc>
        <w:tc>
          <w:tcPr>
            <w:tcW w:w="1187" w:type="dxa"/>
          </w:tcPr>
          <w:p w14:paraId="0ED78A1D" w14:textId="4B050B3D" w:rsidR="00697C46" w:rsidRPr="00A71D81" w:rsidRDefault="00697C46" w:rsidP="00697C46">
            <w:pPr>
              <w:jc w:val="center"/>
              <w:rPr>
                <w:rFonts w:ascii="GHEA Grapalat" w:hAnsi="GHEA Grapalat"/>
                <w:sz w:val="20"/>
              </w:rPr>
            </w:pPr>
          </w:p>
        </w:tc>
        <w:tc>
          <w:tcPr>
            <w:tcW w:w="2205" w:type="dxa"/>
          </w:tcPr>
          <w:p w14:paraId="7DDA3367" w14:textId="0571EF10" w:rsidR="00697C46" w:rsidRPr="00A71D81" w:rsidRDefault="00697C46" w:rsidP="00697C46">
            <w:pPr>
              <w:jc w:val="center"/>
              <w:rPr>
                <w:rFonts w:ascii="GHEA Grapalat" w:hAnsi="GHEA Grapalat"/>
                <w:sz w:val="20"/>
              </w:rPr>
            </w:pPr>
            <w:r w:rsidRPr="008E32BE">
              <w:rPr>
                <w:rFonts w:ascii="GHEA Grapalat" w:hAnsi="GHEA Grapalat"/>
                <w:sz w:val="20"/>
              </w:rPr>
              <w:t>ГОСТ 7176-2017, Картофель продовольственный, Раннеспелый и позднеспелый, тип I, не повреждённый морозом, без повреждений, округло-овальный 4 см, 5%, удлинённый 3,5 см, 5%, округло-овальный (4-5) см 20%, удлинённый (4-4,5) см 20%, округло-овальный (5-6 см) 55%, удлинённый (5-5,5) см 55%, округло-овальный (6-7) см 20%, удлинённый (6-6,5) см 20%. Сортовая чистота - не менее 90%. Безопасность и маркировка - в соответствии со статьёй 9 Закона РА «О безопасности пищевых продуктов».</w:t>
            </w:r>
          </w:p>
        </w:tc>
        <w:tc>
          <w:tcPr>
            <w:tcW w:w="1085" w:type="dxa"/>
            <w:vAlign w:val="center"/>
          </w:tcPr>
          <w:p w14:paraId="36F2F173"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2125AC82" w14:textId="77777777" w:rsidR="00697C46" w:rsidRPr="006853F7" w:rsidRDefault="00697C46" w:rsidP="00697C46">
            <w:pPr>
              <w:jc w:val="center"/>
              <w:rPr>
                <w:rFonts w:ascii="GHEA Grapalat" w:hAnsi="GHEA Grapalat"/>
                <w:sz w:val="20"/>
                <w:szCs w:val="20"/>
              </w:rPr>
            </w:pPr>
          </w:p>
        </w:tc>
        <w:tc>
          <w:tcPr>
            <w:tcW w:w="1134" w:type="dxa"/>
            <w:vAlign w:val="center"/>
          </w:tcPr>
          <w:p w14:paraId="3D57C800" w14:textId="77777777" w:rsidR="00697C46" w:rsidRPr="006853F7" w:rsidRDefault="00697C46" w:rsidP="00697C46">
            <w:pPr>
              <w:jc w:val="center"/>
              <w:rPr>
                <w:rFonts w:ascii="GHEA Grapalat" w:hAnsi="GHEA Grapalat"/>
                <w:sz w:val="20"/>
                <w:szCs w:val="20"/>
              </w:rPr>
            </w:pPr>
          </w:p>
        </w:tc>
        <w:tc>
          <w:tcPr>
            <w:tcW w:w="850" w:type="dxa"/>
            <w:vAlign w:val="center"/>
          </w:tcPr>
          <w:p w14:paraId="6BA07A7E" w14:textId="0677941D"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126</w:t>
            </w:r>
          </w:p>
        </w:tc>
        <w:tc>
          <w:tcPr>
            <w:tcW w:w="709" w:type="dxa"/>
            <w:vAlign w:val="center"/>
          </w:tcPr>
          <w:p w14:paraId="06883374" w14:textId="695D4229"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322AB066"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2ABE08EE" w14:textId="2E96957D"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1BF17735" w14:textId="77777777" w:rsidTr="00697C46">
        <w:trPr>
          <w:trHeight w:val="246"/>
          <w:jc w:val="center"/>
        </w:trPr>
        <w:tc>
          <w:tcPr>
            <w:tcW w:w="1242" w:type="dxa"/>
            <w:vAlign w:val="center"/>
          </w:tcPr>
          <w:p w14:paraId="5C2CA3D2" w14:textId="7D56F464" w:rsidR="00697C46" w:rsidRPr="00EB0A68" w:rsidRDefault="00697C46" w:rsidP="00697C46">
            <w:pPr>
              <w:widowControl w:val="0"/>
              <w:jc w:val="center"/>
              <w:rPr>
                <w:rFonts w:ascii="GHEA Grapalat" w:hAnsi="GHEA Grapalat"/>
                <w:sz w:val="16"/>
                <w:szCs w:val="16"/>
                <w:lang w:val="en-US"/>
              </w:rPr>
            </w:pPr>
            <w:r>
              <w:rPr>
                <w:rFonts w:ascii="GHEA Grapalat" w:hAnsi="GHEA Grapalat"/>
                <w:sz w:val="16"/>
                <w:szCs w:val="16"/>
                <w:lang w:val="en-US"/>
              </w:rPr>
              <w:t>10</w:t>
            </w:r>
          </w:p>
        </w:tc>
        <w:tc>
          <w:tcPr>
            <w:tcW w:w="2715" w:type="dxa"/>
            <w:vAlign w:val="center"/>
          </w:tcPr>
          <w:p w14:paraId="3795A6BA" w14:textId="6A161460"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15112150</w:t>
            </w:r>
          </w:p>
        </w:tc>
        <w:tc>
          <w:tcPr>
            <w:tcW w:w="1559" w:type="dxa"/>
            <w:vAlign w:val="center"/>
          </w:tcPr>
          <w:p w14:paraId="0329F595" w14:textId="2FA4E44F" w:rsidR="00697C46" w:rsidRPr="004030EC" w:rsidRDefault="00697C46" w:rsidP="00697C46">
            <w:pPr>
              <w:jc w:val="center"/>
              <w:rPr>
                <w:rFonts w:ascii="GHEA Grapalat" w:hAnsi="GHEA Grapalat"/>
                <w:sz w:val="20"/>
                <w:szCs w:val="20"/>
              </w:rPr>
            </w:pPr>
            <w:r w:rsidRPr="00D97E24">
              <w:t>Куриная грудка</w:t>
            </w:r>
          </w:p>
        </w:tc>
        <w:tc>
          <w:tcPr>
            <w:tcW w:w="1187" w:type="dxa"/>
          </w:tcPr>
          <w:p w14:paraId="7BBEF798" w14:textId="1B8D0685" w:rsidR="00697C46" w:rsidRPr="00A71D81" w:rsidRDefault="00697C46" w:rsidP="00697C46">
            <w:pPr>
              <w:jc w:val="center"/>
              <w:rPr>
                <w:rFonts w:ascii="GHEA Grapalat" w:hAnsi="GHEA Grapalat"/>
                <w:sz w:val="20"/>
              </w:rPr>
            </w:pPr>
          </w:p>
        </w:tc>
        <w:tc>
          <w:tcPr>
            <w:tcW w:w="2205" w:type="dxa"/>
          </w:tcPr>
          <w:p w14:paraId="682D7156" w14:textId="7EECFDAB" w:rsidR="00697C46" w:rsidRPr="00804DC8" w:rsidRDefault="00697C46" w:rsidP="00697C46">
            <w:pPr>
              <w:jc w:val="center"/>
              <w:rPr>
                <w:rFonts w:ascii="GHEA Grapalat" w:hAnsi="GHEA Grapalat"/>
                <w:sz w:val="20"/>
                <w:lang w:val="hy-AM"/>
              </w:rPr>
            </w:pPr>
            <w:r w:rsidRPr="008E32BE">
              <w:rPr>
                <w:rFonts w:ascii="GHEA Grapalat" w:hAnsi="GHEA Grapalat"/>
                <w:sz w:val="20"/>
              </w:rPr>
              <w:t>Грудка куриная, без костей, местная, чистая, обескровленная, без посторонних запахов, упакованная в полиэтиленовые пленки. Охлажденная в глубине мышцы при температуре не выше 120°С.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 68.</w:t>
            </w:r>
          </w:p>
        </w:tc>
        <w:tc>
          <w:tcPr>
            <w:tcW w:w="1085" w:type="dxa"/>
            <w:vAlign w:val="center"/>
          </w:tcPr>
          <w:p w14:paraId="3261EF66" w14:textId="77777777" w:rsidR="00697C46" w:rsidRPr="00804DC8" w:rsidRDefault="00697C46" w:rsidP="00697C46">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7229D8E5"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4A72B5E9"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2DB99B10" w14:textId="41A943B1"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158</w:t>
            </w:r>
          </w:p>
        </w:tc>
        <w:tc>
          <w:tcPr>
            <w:tcW w:w="709" w:type="dxa"/>
            <w:vAlign w:val="center"/>
          </w:tcPr>
          <w:p w14:paraId="447E9279" w14:textId="15400FC4"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46C607BE"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623F16B" w14:textId="10B5C941"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347A2A8C" w14:textId="77777777" w:rsidTr="00697C46">
        <w:trPr>
          <w:trHeight w:val="246"/>
          <w:jc w:val="center"/>
        </w:trPr>
        <w:tc>
          <w:tcPr>
            <w:tcW w:w="1242" w:type="dxa"/>
            <w:vAlign w:val="center"/>
          </w:tcPr>
          <w:p w14:paraId="1976DDDC" w14:textId="43E695A4" w:rsidR="00697C46" w:rsidRPr="00EB0A68" w:rsidRDefault="00697C46" w:rsidP="00697C46">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1</w:t>
            </w:r>
          </w:p>
        </w:tc>
        <w:tc>
          <w:tcPr>
            <w:tcW w:w="2715" w:type="dxa"/>
            <w:vAlign w:val="center"/>
          </w:tcPr>
          <w:p w14:paraId="0029FDD8" w14:textId="042E3139"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15811100</w:t>
            </w:r>
          </w:p>
        </w:tc>
        <w:tc>
          <w:tcPr>
            <w:tcW w:w="1559" w:type="dxa"/>
            <w:vAlign w:val="center"/>
          </w:tcPr>
          <w:p w14:paraId="65FBEE6E" w14:textId="63D789B5" w:rsidR="00697C46" w:rsidRPr="004030EC" w:rsidRDefault="00697C46" w:rsidP="00697C46">
            <w:pPr>
              <w:jc w:val="center"/>
              <w:rPr>
                <w:rFonts w:ascii="GHEA Grapalat" w:hAnsi="GHEA Grapalat"/>
                <w:sz w:val="20"/>
                <w:szCs w:val="20"/>
              </w:rPr>
            </w:pPr>
            <w:r w:rsidRPr="00D97E24">
              <w:t>Хлеб</w:t>
            </w:r>
          </w:p>
        </w:tc>
        <w:tc>
          <w:tcPr>
            <w:tcW w:w="1187" w:type="dxa"/>
          </w:tcPr>
          <w:p w14:paraId="0CF6DD30" w14:textId="0C3FCA40" w:rsidR="00697C46" w:rsidRPr="00A71D81" w:rsidRDefault="00697C46" w:rsidP="00697C46">
            <w:pPr>
              <w:jc w:val="center"/>
              <w:rPr>
                <w:rFonts w:ascii="GHEA Grapalat" w:hAnsi="GHEA Grapalat"/>
                <w:sz w:val="20"/>
              </w:rPr>
            </w:pPr>
          </w:p>
        </w:tc>
        <w:tc>
          <w:tcPr>
            <w:tcW w:w="2205" w:type="dxa"/>
          </w:tcPr>
          <w:p w14:paraId="38FBC7A3" w14:textId="64CC868D" w:rsidR="00697C46" w:rsidRPr="00991236" w:rsidRDefault="00697C46" w:rsidP="00697C46">
            <w:pPr>
              <w:jc w:val="center"/>
              <w:rPr>
                <w:rFonts w:ascii="GHEA Grapalat" w:hAnsi="GHEA Grapalat"/>
                <w:sz w:val="20"/>
                <w:lang w:val="hy-AM"/>
              </w:rPr>
            </w:pPr>
            <w:r w:rsidRPr="008E32BE">
              <w:rPr>
                <w:rFonts w:ascii="GHEA Grapalat" w:hAnsi="GHEA Grapalat"/>
                <w:sz w:val="20"/>
              </w:rPr>
              <w:t>АСТ 31-2019, Хлеб из пшеничной муки, выработанный из пшеничной муки 1-го сорта.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условия на продукт должны быть зарегистрированы и представлены при поставке продукта. Срок годности: выпекать в день поставки.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области безопасности пищевых продуктов.</w:t>
            </w:r>
          </w:p>
        </w:tc>
        <w:tc>
          <w:tcPr>
            <w:tcW w:w="1085" w:type="dxa"/>
            <w:vAlign w:val="center"/>
          </w:tcPr>
          <w:p w14:paraId="2E2678BB" w14:textId="77777777" w:rsidR="00697C46" w:rsidRPr="00991236" w:rsidRDefault="00697C46" w:rsidP="00697C46">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14F26079"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316BC0D3"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0DD12158" w14:textId="50E2FE6C"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1181</w:t>
            </w:r>
          </w:p>
        </w:tc>
        <w:tc>
          <w:tcPr>
            <w:tcW w:w="709" w:type="dxa"/>
            <w:vAlign w:val="center"/>
          </w:tcPr>
          <w:p w14:paraId="2AF8D369" w14:textId="62830101"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26D31D97"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0C22F769" w14:textId="11AA2734"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2B04FED9" w14:textId="77777777" w:rsidTr="00697C46">
        <w:trPr>
          <w:trHeight w:val="246"/>
          <w:jc w:val="center"/>
        </w:trPr>
        <w:tc>
          <w:tcPr>
            <w:tcW w:w="1242" w:type="dxa"/>
            <w:vAlign w:val="center"/>
          </w:tcPr>
          <w:p w14:paraId="4DBF0790" w14:textId="3AC4A981" w:rsidR="00697C46" w:rsidRPr="00EB0A68" w:rsidRDefault="00697C46" w:rsidP="00697C46">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2</w:t>
            </w:r>
          </w:p>
        </w:tc>
        <w:tc>
          <w:tcPr>
            <w:tcW w:w="2715" w:type="dxa"/>
            <w:vAlign w:val="center"/>
          </w:tcPr>
          <w:p w14:paraId="3491FCD3" w14:textId="0BE0CB32"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15616000</w:t>
            </w:r>
          </w:p>
        </w:tc>
        <w:tc>
          <w:tcPr>
            <w:tcW w:w="1559" w:type="dxa"/>
            <w:vAlign w:val="center"/>
          </w:tcPr>
          <w:p w14:paraId="5F9CF880" w14:textId="5ECACAE1" w:rsidR="00697C46" w:rsidRPr="004030EC" w:rsidRDefault="00697C46" w:rsidP="00697C46">
            <w:pPr>
              <w:jc w:val="center"/>
              <w:rPr>
                <w:rFonts w:ascii="GHEA Grapalat" w:hAnsi="GHEA Grapalat"/>
                <w:sz w:val="20"/>
                <w:szCs w:val="20"/>
              </w:rPr>
            </w:pPr>
            <w:r w:rsidRPr="00D97E24">
              <w:t>Гречка</w:t>
            </w:r>
          </w:p>
        </w:tc>
        <w:tc>
          <w:tcPr>
            <w:tcW w:w="1187" w:type="dxa"/>
          </w:tcPr>
          <w:p w14:paraId="23F63C24" w14:textId="063EB9FE" w:rsidR="00697C46" w:rsidRPr="00A71D81" w:rsidRDefault="00697C46" w:rsidP="00697C46">
            <w:pPr>
              <w:jc w:val="center"/>
              <w:rPr>
                <w:rFonts w:ascii="GHEA Grapalat" w:hAnsi="GHEA Grapalat"/>
                <w:sz w:val="20"/>
              </w:rPr>
            </w:pPr>
          </w:p>
        </w:tc>
        <w:tc>
          <w:tcPr>
            <w:tcW w:w="2205" w:type="dxa"/>
          </w:tcPr>
          <w:p w14:paraId="386DEB4C" w14:textId="1552ABC3" w:rsidR="00697C46" w:rsidRPr="00804DC8" w:rsidRDefault="00697C46" w:rsidP="00697C46">
            <w:pPr>
              <w:jc w:val="center"/>
              <w:rPr>
                <w:rFonts w:ascii="GHEA Grapalat" w:hAnsi="GHEA Grapalat"/>
                <w:sz w:val="20"/>
                <w:lang w:val="hy-AM"/>
              </w:rPr>
            </w:pPr>
            <w:r w:rsidRPr="008E32BE">
              <w:rPr>
                <w:rFonts w:ascii="GHEA Grapalat" w:hAnsi="GHEA Grapalat"/>
                <w:sz w:val="20"/>
              </w:rPr>
              <w:t>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6BE8A19E" w14:textId="77777777" w:rsidR="00697C46" w:rsidRPr="00804DC8" w:rsidRDefault="00697C46" w:rsidP="00697C46">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568D1086"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7CBFD4B2"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664F9FB5" w14:textId="60A83B6E"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158</w:t>
            </w:r>
          </w:p>
        </w:tc>
        <w:tc>
          <w:tcPr>
            <w:tcW w:w="709" w:type="dxa"/>
            <w:vAlign w:val="center"/>
          </w:tcPr>
          <w:p w14:paraId="17AEC417" w14:textId="2DB3D690"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26A557F6"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02C3549" w14:textId="1447F9F1"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67DE2B6C" w14:textId="77777777" w:rsidTr="00697C46">
        <w:trPr>
          <w:trHeight w:val="246"/>
          <w:jc w:val="center"/>
        </w:trPr>
        <w:tc>
          <w:tcPr>
            <w:tcW w:w="1242" w:type="dxa"/>
            <w:vAlign w:val="center"/>
          </w:tcPr>
          <w:p w14:paraId="79B18FB0" w14:textId="273F3232" w:rsidR="00697C46" w:rsidRPr="00EB0A68" w:rsidRDefault="00697C46" w:rsidP="00697C46">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3</w:t>
            </w:r>
          </w:p>
        </w:tc>
        <w:tc>
          <w:tcPr>
            <w:tcW w:w="2715" w:type="dxa"/>
            <w:vAlign w:val="center"/>
          </w:tcPr>
          <w:p w14:paraId="2BE2505E" w14:textId="30840537" w:rsidR="00697C46" w:rsidRPr="00B3789B" w:rsidRDefault="00697C46" w:rsidP="00697C46">
            <w:pPr>
              <w:jc w:val="center"/>
              <w:rPr>
                <w:rFonts w:ascii="GHEA Grapalat" w:hAnsi="GHEA Grapalat"/>
                <w:sz w:val="20"/>
                <w:szCs w:val="20"/>
              </w:rPr>
            </w:pPr>
            <w:r>
              <w:rPr>
                <w:rFonts w:ascii="GHEA Grapalat" w:hAnsi="GHEA Grapalat" w:cs="Calibri"/>
                <w:sz w:val="20"/>
                <w:szCs w:val="20"/>
              </w:rPr>
              <w:t>03142510</w:t>
            </w:r>
          </w:p>
        </w:tc>
        <w:tc>
          <w:tcPr>
            <w:tcW w:w="1559" w:type="dxa"/>
            <w:vAlign w:val="center"/>
          </w:tcPr>
          <w:p w14:paraId="243202B0" w14:textId="24D609AF" w:rsidR="00697C46" w:rsidRPr="004030EC" w:rsidRDefault="00697C46" w:rsidP="00697C46">
            <w:pPr>
              <w:jc w:val="center"/>
              <w:rPr>
                <w:rFonts w:ascii="GHEA Grapalat" w:hAnsi="GHEA Grapalat"/>
                <w:sz w:val="20"/>
                <w:szCs w:val="20"/>
              </w:rPr>
            </w:pPr>
            <w:r w:rsidRPr="00D97E24">
              <w:t>Яйца</w:t>
            </w:r>
          </w:p>
        </w:tc>
        <w:tc>
          <w:tcPr>
            <w:tcW w:w="1187" w:type="dxa"/>
          </w:tcPr>
          <w:p w14:paraId="2D9DD9ED" w14:textId="2F71F65A" w:rsidR="00697C46" w:rsidRPr="00A71D81" w:rsidRDefault="00697C46" w:rsidP="00697C46">
            <w:pPr>
              <w:jc w:val="center"/>
              <w:rPr>
                <w:rFonts w:ascii="GHEA Grapalat" w:hAnsi="GHEA Grapalat"/>
                <w:sz w:val="20"/>
              </w:rPr>
            </w:pPr>
          </w:p>
        </w:tc>
        <w:tc>
          <w:tcPr>
            <w:tcW w:w="2205" w:type="dxa"/>
          </w:tcPr>
          <w:p w14:paraId="1F9417D5" w14:textId="77777777" w:rsidR="00697C46" w:rsidRPr="008E32BE" w:rsidRDefault="00697C46" w:rsidP="00697C46">
            <w:pPr>
              <w:jc w:val="center"/>
              <w:rPr>
                <w:rFonts w:ascii="GHEA Grapalat" w:hAnsi="GHEA Grapalat"/>
                <w:sz w:val="20"/>
              </w:rPr>
            </w:pPr>
            <w:r w:rsidRPr="008E32BE">
              <w:rPr>
                <w:rFonts w:ascii="GHEA Grapalat" w:hAnsi="GHEA Grapalat"/>
                <w:sz w:val="20"/>
              </w:rPr>
              <w:t>АСТ 182-2012, Яйца куриные пищевые, столовые, 1 сорта, сортированные по массе одного яйца; Срок годности яиц: 25 суток. Остаточный срок годности не менее 90%:</w:t>
            </w:r>
          </w:p>
          <w:p w14:paraId="6B672AD7" w14:textId="0F62FE81" w:rsidR="00697C46" w:rsidRPr="00804DC8" w:rsidRDefault="00697C46" w:rsidP="00697C46">
            <w:pPr>
              <w:jc w:val="center"/>
              <w:rPr>
                <w:rFonts w:ascii="GHEA Grapalat" w:hAnsi="GHEA Grapalat"/>
                <w:sz w:val="20"/>
                <w:lang w:val="hy-AM"/>
              </w:rPr>
            </w:pPr>
            <w:r w:rsidRPr="008E32BE">
              <w:rPr>
                <w:rFonts w:ascii="GHEA Grapalat" w:hAnsi="GHEA Grapalat"/>
                <w:sz w:val="20"/>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1085" w:type="dxa"/>
            <w:vAlign w:val="center"/>
          </w:tcPr>
          <w:p w14:paraId="6FE36088" w14:textId="77777777" w:rsidR="00697C46" w:rsidRPr="00804DC8" w:rsidRDefault="00697C46" w:rsidP="00697C46">
            <w:pPr>
              <w:jc w:val="center"/>
              <w:rPr>
                <w:rFonts w:ascii="GHEA Grapalat" w:hAnsi="GHEA Grapalat"/>
                <w:sz w:val="20"/>
                <w:szCs w:val="20"/>
                <w:lang w:val="hy-AM"/>
              </w:rPr>
            </w:pPr>
            <w:proofErr w:type="spellStart"/>
            <w:r>
              <w:rPr>
                <w:rFonts w:ascii="GHEA Grapalat" w:hAnsi="GHEA Grapalat" w:cs="Arial"/>
                <w:sz w:val="20"/>
                <w:szCs w:val="20"/>
              </w:rPr>
              <w:t>шт</w:t>
            </w:r>
            <w:proofErr w:type="spellEnd"/>
          </w:p>
        </w:tc>
        <w:tc>
          <w:tcPr>
            <w:tcW w:w="1559" w:type="dxa"/>
            <w:vAlign w:val="center"/>
          </w:tcPr>
          <w:p w14:paraId="00FB26F0"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3E117D76"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4006DB27" w14:textId="6FB45480"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3150</w:t>
            </w:r>
          </w:p>
        </w:tc>
        <w:tc>
          <w:tcPr>
            <w:tcW w:w="709" w:type="dxa"/>
            <w:vAlign w:val="center"/>
          </w:tcPr>
          <w:p w14:paraId="621250D1" w14:textId="61620523"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73B3401C"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EAF5860" w14:textId="12E7B80B"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1E4AD891" w14:textId="77777777" w:rsidTr="00697C46">
        <w:trPr>
          <w:trHeight w:val="246"/>
          <w:jc w:val="center"/>
        </w:trPr>
        <w:tc>
          <w:tcPr>
            <w:tcW w:w="1242" w:type="dxa"/>
            <w:vAlign w:val="center"/>
          </w:tcPr>
          <w:p w14:paraId="5134B230" w14:textId="39A23939" w:rsidR="00697C46" w:rsidRPr="00EB0A68" w:rsidRDefault="00697C46" w:rsidP="00697C46">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4</w:t>
            </w:r>
          </w:p>
        </w:tc>
        <w:tc>
          <w:tcPr>
            <w:tcW w:w="2715" w:type="dxa"/>
            <w:vAlign w:val="center"/>
          </w:tcPr>
          <w:p w14:paraId="6DA4C11D" w14:textId="5BAFE7F2"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15851100</w:t>
            </w:r>
          </w:p>
        </w:tc>
        <w:tc>
          <w:tcPr>
            <w:tcW w:w="1559" w:type="dxa"/>
            <w:vAlign w:val="center"/>
          </w:tcPr>
          <w:p w14:paraId="64916208" w14:textId="423E4049" w:rsidR="00697C46" w:rsidRPr="004030EC" w:rsidRDefault="00697C46" w:rsidP="00697C46">
            <w:pPr>
              <w:jc w:val="center"/>
              <w:rPr>
                <w:rFonts w:ascii="GHEA Grapalat" w:hAnsi="GHEA Grapalat"/>
                <w:sz w:val="20"/>
                <w:szCs w:val="20"/>
              </w:rPr>
            </w:pPr>
            <w:r w:rsidRPr="00D97E24">
              <w:t>Макароны</w:t>
            </w:r>
          </w:p>
        </w:tc>
        <w:tc>
          <w:tcPr>
            <w:tcW w:w="1187" w:type="dxa"/>
          </w:tcPr>
          <w:p w14:paraId="386AA758" w14:textId="4204B38F" w:rsidR="00697C46" w:rsidRPr="00A71D81" w:rsidRDefault="00697C46" w:rsidP="00697C46">
            <w:pPr>
              <w:jc w:val="center"/>
              <w:rPr>
                <w:rFonts w:ascii="GHEA Grapalat" w:hAnsi="GHEA Grapalat"/>
                <w:sz w:val="20"/>
              </w:rPr>
            </w:pPr>
          </w:p>
        </w:tc>
        <w:tc>
          <w:tcPr>
            <w:tcW w:w="2205" w:type="dxa"/>
          </w:tcPr>
          <w:p w14:paraId="6EA2BE05" w14:textId="63CA5036" w:rsidR="00697C46" w:rsidRPr="00991236" w:rsidRDefault="00697C46" w:rsidP="00697C46">
            <w:pPr>
              <w:jc w:val="center"/>
              <w:rPr>
                <w:rFonts w:ascii="GHEA Grapalat" w:hAnsi="GHEA Grapalat"/>
                <w:sz w:val="20"/>
                <w:lang w:val="hy-AM"/>
              </w:rPr>
            </w:pPr>
            <w:r w:rsidRPr="008E32BE">
              <w:rPr>
                <w:rFonts w:ascii="GHEA Grapalat" w:hAnsi="GHEA Grapalat"/>
                <w:sz w:val="20"/>
              </w:rPr>
              <w:t>ГОСТ 31743-2017,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просеянные и непросеянные. Сухие, влажность не более 13%, кислотность не выше 4 градусов. Остаточный срок годности на момент поставки не менее 90%,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7460CAF6" w14:textId="77777777" w:rsidR="00697C46" w:rsidRPr="00991236" w:rsidRDefault="00697C46" w:rsidP="00697C46">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40573707"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6CE6E487"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70D9F8D7" w14:textId="3BD11CF8"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173</w:t>
            </w:r>
          </w:p>
        </w:tc>
        <w:tc>
          <w:tcPr>
            <w:tcW w:w="709" w:type="dxa"/>
            <w:vAlign w:val="center"/>
          </w:tcPr>
          <w:p w14:paraId="752C3C39" w14:textId="2ED4BF4B"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3D0F5B1B"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1126F327" w14:textId="44A5F15E"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71DD686A" w14:textId="77777777" w:rsidTr="00697C46">
        <w:trPr>
          <w:trHeight w:val="246"/>
          <w:jc w:val="center"/>
        </w:trPr>
        <w:tc>
          <w:tcPr>
            <w:tcW w:w="1242" w:type="dxa"/>
            <w:vAlign w:val="center"/>
          </w:tcPr>
          <w:p w14:paraId="3862EB66" w14:textId="2789A02F" w:rsidR="00697C46" w:rsidRPr="00EB0A68" w:rsidRDefault="00697C46" w:rsidP="00697C46">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5</w:t>
            </w:r>
          </w:p>
        </w:tc>
        <w:tc>
          <w:tcPr>
            <w:tcW w:w="2715" w:type="dxa"/>
            <w:vAlign w:val="center"/>
          </w:tcPr>
          <w:p w14:paraId="45ED6EC9" w14:textId="7B66953A"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15331154</w:t>
            </w:r>
          </w:p>
        </w:tc>
        <w:tc>
          <w:tcPr>
            <w:tcW w:w="1559" w:type="dxa"/>
            <w:vAlign w:val="center"/>
          </w:tcPr>
          <w:p w14:paraId="40C000D7" w14:textId="693515D2" w:rsidR="00697C46" w:rsidRPr="004030EC" w:rsidRDefault="00697C46" w:rsidP="00697C46">
            <w:pPr>
              <w:jc w:val="center"/>
              <w:rPr>
                <w:rFonts w:ascii="GHEA Grapalat" w:hAnsi="GHEA Grapalat"/>
                <w:sz w:val="20"/>
                <w:szCs w:val="20"/>
              </w:rPr>
            </w:pPr>
            <w:r w:rsidRPr="00D97E24">
              <w:t>Горох</w:t>
            </w:r>
          </w:p>
        </w:tc>
        <w:tc>
          <w:tcPr>
            <w:tcW w:w="1187" w:type="dxa"/>
          </w:tcPr>
          <w:p w14:paraId="20ED208F" w14:textId="49695F1F" w:rsidR="00697C46" w:rsidRPr="00A71D81" w:rsidRDefault="00697C46" w:rsidP="00697C46">
            <w:pPr>
              <w:jc w:val="center"/>
              <w:rPr>
                <w:rFonts w:ascii="GHEA Grapalat" w:hAnsi="GHEA Grapalat"/>
                <w:sz w:val="20"/>
              </w:rPr>
            </w:pPr>
          </w:p>
        </w:tc>
        <w:tc>
          <w:tcPr>
            <w:tcW w:w="2205" w:type="dxa"/>
          </w:tcPr>
          <w:p w14:paraId="4406C95E" w14:textId="63740E0B" w:rsidR="00697C46" w:rsidRPr="00A71D81" w:rsidRDefault="00697C46" w:rsidP="00697C46">
            <w:pPr>
              <w:jc w:val="center"/>
              <w:rPr>
                <w:rFonts w:ascii="GHEA Grapalat" w:hAnsi="GHEA Grapalat"/>
                <w:sz w:val="20"/>
              </w:rPr>
            </w:pPr>
            <w:r w:rsidRPr="008E32BE">
              <w:rPr>
                <w:rFonts w:ascii="GHEA Grapalat" w:hAnsi="GHEA Grapalat"/>
                <w:sz w:val="20"/>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Таможенным кодексам N 021/2011 и 022/2011.</w:t>
            </w:r>
          </w:p>
        </w:tc>
        <w:tc>
          <w:tcPr>
            <w:tcW w:w="1085" w:type="dxa"/>
            <w:vAlign w:val="center"/>
          </w:tcPr>
          <w:p w14:paraId="5367F68F"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566ABCDD" w14:textId="77777777" w:rsidR="00697C46" w:rsidRPr="006853F7" w:rsidRDefault="00697C46" w:rsidP="00697C46">
            <w:pPr>
              <w:jc w:val="center"/>
              <w:rPr>
                <w:rFonts w:ascii="GHEA Grapalat" w:hAnsi="GHEA Grapalat"/>
                <w:sz w:val="20"/>
                <w:szCs w:val="20"/>
              </w:rPr>
            </w:pPr>
          </w:p>
        </w:tc>
        <w:tc>
          <w:tcPr>
            <w:tcW w:w="1134" w:type="dxa"/>
            <w:vAlign w:val="center"/>
          </w:tcPr>
          <w:p w14:paraId="57DC6039" w14:textId="77777777" w:rsidR="00697C46" w:rsidRPr="006853F7" w:rsidRDefault="00697C46" w:rsidP="00697C46">
            <w:pPr>
              <w:jc w:val="center"/>
              <w:rPr>
                <w:rFonts w:ascii="GHEA Grapalat" w:hAnsi="GHEA Grapalat"/>
                <w:sz w:val="20"/>
                <w:szCs w:val="20"/>
              </w:rPr>
            </w:pPr>
          </w:p>
        </w:tc>
        <w:tc>
          <w:tcPr>
            <w:tcW w:w="850" w:type="dxa"/>
            <w:vAlign w:val="center"/>
          </w:tcPr>
          <w:p w14:paraId="3C6440CD" w14:textId="2724246D"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79</w:t>
            </w:r>
          </w:p>
        </w:tc>
        <w:tc>
          <w:tcPr>
            <w:tcW w:w="709" w:type="dxa"/>
            <w:vAlign w:val="center"/>
          </w:tcPr>
          <w:p w14:paraId="6D16C6FF" w14:textId="5C6739C0"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1DDD0C44"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442C4845" w14:textId="2D78B2E4"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0A5AA49B" w14:textId="77777777" w:rsidTr="00697C46">
        <w:trPr>
          <w:trHeight w:val="246"/>
          <w:jc w:val="center"/>
        </w:trPr>
        <w:tc>
          <w:tcPr>
            <w:tcW w:w="1242" w:type="dxa"/>
            <w:vAlign w:val="center"/>
          </w:tcPr>
          <w:p w14:paraId="55FB932E" w14:textId="315182E7" w:rsidR="00697C46" w:rsidRPr="00E20EA4" w:rsidRDefault="00697C46" w:rsidP="00697C46">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6</w:t>
            </w:r>
          </w:p>
        </w:tc>
        <w:tc>
          <w:tcPr>
            <w:tcW w:w="2715" w:type="dxa"/>
            <w:vAlign w:val="center"/>
          </w:tcPr>
          <w:p w14:paraId="2F4A4279" w14:textId="76294965"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15331153</w:t>
            </w:r>
          </w:p>
        </w:tc>
        <w:tc>
          <w:tcPr>
            <w:tcW w:w="1559" w:type="dxa"/>
            <w:vAlign w:val="center"/>
          </w:tcPr>
          <w:p w14:paraId="4EE4F1F9" w14:textId="3493094F" w:rsidR="00697C46" w:rsidRPr="004030EC" w:rsidRDefault="00697C46" w:rsidP="00697C46">
            <w:pPr>
              <w:jc w:val="center"/>
              <w:rPr>
                <w:rFonts w:ascii="GHEA Grapalat" w:hAnsi="GHEA Grapalat"/>
                <w:sz w:val="20"/>
                <w:szCs w:val="20"/>
              </w:rPr>
            </w:pPr>
            <w:r w:rsidRPr="00D97E24">
              <w:t>Чечевица</w:t>
            </w:r>
          </w:p>
        </w:tc>
        <w:tc>
          <w:tcPr>
            <w:tcW w:w="1187" w:type="dxa"/>
          </w:tcPr>
          <w:p w14:paraId="4023CB61" w14:textId="6A7310DC" w:rsidR="00697C46" w:rsidRPr="00A71D81" w:rsidRDefault="00697C46" w:rsidP="00697C46">
            <w:pPr>
              <w:jc w:val="center"/>
              <w:rPr>
                <w:rFonts w:ascii="GHEA Grapalat" w:hAnsi="GHEA Grapalat"/>
                <w:sz w:val="20"/>
              </w:rPr>
            </w:pPr>
          </w:p>
        </w:tc>
        <w:tc>
          <w:tcPr>
            <w:tcW w:w="2205" w:type="dxa"/>
          </w:tcPr>
          <w:p w14:paraId="383E0D9F" w14:textId="764BA172" w:rsidR="00697C46" w:rsidRPr="00804DC8" w:rsidRDefault="00697C46" w:rsidP="00697C46">
            <w:pPr>
              <w:jc w:val="center"/>
              <w:rPr>
                <w:rFonts w:ascii="GHEA Grapalat" w:hAnsi="GHEA Grapalat"/>
                <w:sz w:val="20"/>
                <w:lang w:val="hy-AM"/>
              </w:rPr>
            </w:pPr>
            <w:r w:rsidRPr="008E32BE">
              <w:rPr>
                <w:rFonts w:ascii="GHEA Grapalat" w:hAnsi="GHEA Grapalat"/>
                <w:sz w:val="20"/>
              </w:rPr>
              <w:t>ГОСТ 7066-2019, Чечевица продовольственная, Три вида, однородная, чистая, сухая, влажностью не более 15%. Остаточный срок годности на момент поставки не менее 80%, срок годности не менее 12 месяцев со дня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Таможенный кодекс N 021/2011 и 022/2011.</w:t>
            </w:r>
          </w:p>
        </w:tc>
        <w:tc>
          <w:tcPr>
            <w:tcW w:w="1085" w:type="dxa"/>
            <w:vAlign w:val="center"/>
          </w:tcPr>
          <w:p w14:paraId="3F9D6E3E" w14:textId="77777777" w:rsidR="00697C46" w:rsidRPr="00804DC8" w:rsidRDefault="00697C46" w:rsidP="00697C46">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159B266E"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7C1DFEA2"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25BE814B" w14:textId="0E8C3E09"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79</w:t>
            </w:r>
          </w:p>
        </w:tc>
        <w:tc>
          <w:tcPr>
            <w:tcW w:w="709" w:type="dxa"/>
            <w:vAlign w:val="center"/>
          </w:tcPr>
          <w:p w14:paraId="1872D837" w14:textId="72195E36"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08DD71C7"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326290D2" w14:textId="11DB74FD"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49AB0D0B" w14:textId="77777777" w:rsidTr="00697C46">
        <w:trPr>
          <w:trHeight w:val="246"/>
          <w:jc w:val="center"/>
        </w:trPr>
        <w:tc>
          <w:tcPr>
            <w:tcW w:w="1242" w:type="dxa"/>
            <w:vAlign w:val="center"/>
          </w:tcPr>
          <w:p w14:paraId="52697964" w14:textId="6947E573" w:rsidR="00697C46" w:rsidRPr="00E20EA4" w:rsidRDefault="00697C46" w:rsidP="00697C46">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7</w:t>
            </w:r>
          </w:p>
        </w:tc>
        <w:tc>
          <w:tcPr>
            <w:tcW w:w="2715" w:type="dxa"/>
            <w:vAlign w:val="center"/>
          </w:tcPr>
          <w:p w14:paraId="3362DC2D" w14:textId="5A21A998"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15541200</w:t>
            </w:r>
          </w:p>
        </w:tc>
        <w:tc>
          <w:tcPr>
            <w:tcW w:w="1559" w:type="dxa"/>
            <w:vAlign w:val="center"/>
          </w:tcPr>
          <w:p w14:paraId="72A584EF" w14:textId="07D8E462" w:rsidR="00697C46" w:rsidRPr="004030EC" w:rsidRDefault="00697C46" w:rsidP="00697C46">
            <w:pPr>
              <w:jc w:val="center"/>
              <w:rPr>
                <w:rFonts w:ascii="GHEA Grapalat" w:hAnsi="GHEA Grapalat"/>
                <w:sz w:val="20"/>
                <w:szCs w:val="20"/>
              </w:rPr>
            </w:pPr>
            <w:r w:rsidRPr="00D97E24">
              <w:t>Сыр</w:t>
            </w:r>
          </w:p>
        </w:tc>
        <w:tc>
          <w:tcPr>
            <w:tcW w:w="1187" w:type="dxa"/>
          </w:tcPr>
          <w:p w14:paraId="52E9B5D1" w14:textId="5B5AB7A3" w:rsidR="00697C46" w:rsidRPr="00A71D81" w:rsidRDefault="00697C46" w:rsidP="00697C46">
            <w:pPr>
              <w:jc w:val="center"/>
              <w:rPr>
                <w:rFonts w:ascii="GHEA Grapalat" w:hAnsi="GHEA Grapalat"/>
                <w:sz w:val="20"/>
              </w:rPr>
            </w:pPr>
          </w:p>
        </w:tc>
        <w:tc>
          <w:tcPr>
            <w:tcW w:w="2205" w:type="dxa"/>
          </w:tcPr>
          <w:p w14:paraId="6AF0E977" w14:textId="4E7D905E" w:rsidR="00697C46" w:rsidRPr="006853F7" w:rsidRDefault="00697C46" w:rsidP="00697C46">
            <w:pPr>
              <w:jc w:val="center"/>
              <w:rPr>
                <w:rFonts w:ascii="GHEA Grapalat" w:hAnsi="GHEA Grapalat"/>
                <w:sz w:val="20"/>
                <w:lang w:val="hy-AM"/>
              </w:rPr>
            </w:pPr>
            <w:r w:rsidRPr="008E32BE">
              <w:rPr>
                <w:rFonts w:ascii="GHEA Grapalat" w:hAnsi="GHEA Grapalat"/>
                <w:sz w:val="20"/>
              </w:rPr>
              <w:t>АСТ 377-2016 Сыр. Чанах: Белый рассольный сыр, выработанный из коровьего молока, с массовой долей жира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1085" w:type="dxa"/>
            <w:vAlign w:val="center"/>
          </w:tcPr>
          <w:p w14:paraId="37397291" w14:textId="77777777" w:rsidR="00697C46" w:rsidRPr="006853F7" w:rsidRDefault="00697C46" w:rsidP="00697C46">
            <w:pPr>
              <w:jc w:val="center"/>
              <w:rPr>
                <w:rFonts w:ascii="GHEA Grapalat" w:hAnsi="GHEA Grapalat"/>
                <w:sz w:val="20"/>
                <w:szCs w:val="20"/>
                <w:lang w:val="hy-AM"/>
              </w:rPr>
            </w:pPr>
            <w:r>
              <w:rPr>
                <w:rFonts w:ascii="GHEA Grapalat" w:hAnsi="GHEA Grapalat" w:cs="Arial"/>
                <w:sz w:val="20"/>
                <w:szCs w:val="20"/>
              </w:rPr>
              <w:t>кг</w:t>
            </w:r>
          </w:p>
        </w:tc>
        <w:tc>
          <w:tcPr>
            <w:tcW w:w="1559" w:type="dxa"/>
            <w:vAlign w:val="center"/>
          </w:tcPr>
          <w:p w14:paraId="31ECF3BA" w14:textId="77777777" w:rsidR="00697C46" w:rsidRPr="006853F7" w:rsidRDefault="00697C46" w:rsidP="00697C46">
            <w:pPr>
              <w:jc w:val="center"/>
              <w:rPr>
                <w:rFonts w:ascii="GHEA Grapalat" w:hAnsi="GHEA Grapalat"/>
                <w:sz w:val="20"/>
                <w:szCs w:val="20"/>
                <w:lang w:val="hy-AM"/>
              </w:rPr>
            </w:pPr>
          </w:p>
        </w:tc>
        <w:tc>
          <w:tcPr>
            <w:tcW w:w="1134" w:type="dxa"/>
            <w:vAlign w:val="center"/>
          </w:tcPr>
          <w:p w14:paraId="6A4EF23F" w14:textId="77777777" w:rsidR="00697C46" w:rsidRPr="006853F7" w:rsidRDefault="00697C46" w:rsidP="00697C46">
            <w:pPr>
              <w:jc w:val="center"/>
              <w:rPr>
                <w:rFonts w:ascii="GHEA Grapalat" w:hAnsi="GHEA Grapalat"/>
                <w:sz w:val="20"/>
                <w:szCs w:val="20"/>
                <w:lang w:val="hy-AM"/>
              </w:rPr>
            </w:pPr>
          </w:p>
        </w:tc>
        <w:tc>
          <w:tcPr>
            <w:tcW w:w="850" w:type="dxa"/>
            <w:vAlign w:val="center"/>
          </w:tcPr>
          <w:p w14:paraId="71B04642" w14:textId="3FE558EB" w:rsidR="00697C46" w:rsidRPr="00F870C3" w:rsidRDefault="00697C46" w:rsidP="00697C46">
            <w:pPr>
              <w:jc w:val="center"/>
              <w:rPr>
                <w:rFonts w:ascii="GHEA Grapalat" w:hAnsi="GHEA Grapalat"/>
                <w:sz w:val="20"/>
                <w:szCs w:val="20"/>
                <w:lang w:val="hy-AM"/>
              </w:rPr>
            </w:pPr>
            <w:r>
              <w:rPr>
                <w:rFonts w:ascii="GHEA Grapalat" w:hAnsi="GHEA Grapalat" w:cs="Calibri"/>
                <w:color w:val="000000"/>
                <w:sz w:val="20"/>
                <w:szCs w:val="20"/>
              </w:rPr>
              <w:t>142</w:t>
            </w:r>
          </w:p>
        </w:tc>
        <w:tc>
          <w:tcPr>
            <w:tcW w:w="709" w:type="dxa"/>
            <w:vAlign w:val="center"/>
          </w:tcPr>
          <w:p w14:paraId="128436FC" w14:textId="0465807D"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753E0F53"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68DEE2AE" w14:textId="156E4843"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02BE90D0" w14:textId="77777777" w:rsidTr="00697C46">
        <w:trPr>
          <w:trHeight w:val="246"/>
          <w:jc w:val="center"/>
        </w:trPr>
        <w:tc>
          <w:tcPr>
            <w:tcW w:w="1242" w:type="dxa"/>
            <w:vAlign w:val="center"/>
          </w:tcPr>
          <w:p w14:paraId="4220450C" w14:textId="099C148F" w:rsidR="00697C46" w:rsidRPr="00E20EA4" w:rsidRDefault="00697C46" w:rsidP="00697C46">
            <w:pPr>
              <w:widowControl w:val="0"/>
              <w:jc w:val="center"/>
              <w:rPr>
                <w:rFonts w:ascii="GHEA Grapalat" w:hAnsi="GHEA Grapalat"/>
                <w:sz w:val="16"/>
                <w:szCs w:val="16"/>
                <w:lang w:val="en-US"/>
              </w:rPr>
            </w:pPr>
            <w:r>
              <w:rPr>
                <w:rFonts w:ascii="GHEA Grapalat" w:hAnsi="GHEA Grapalat"/>
                <w:sz w:val="16"/>
                <w:szCs w:val="16"/>
                <w:lang w:val="hy-AM"/>
              </w:rPr>
              <w:t>1</w:t>
            </w:r>
            <w:r>
              <w:rPr>
                <w:rFonts w:ascii="GHEA Grapalat" w:hAnsi="GHEA Grapalat"/>
                <w:sz w:val="16"/>
                <w:szCs w:val="16"/>
                <w:lang w:val="en-US"/>
              </w:rPr>
              <w:t>8</w:t>
            </w:r>
          </w:p>
        </w:tc>
        <w:tc>
          <w:tcPr>
            <w:tcW w:w="2715" w:type="dxa"/>
            <w:vAlign w:val="center"/>
          </w:tcPr>
          <w:p w14:paraId="6B05C655" w14:textId="78A5C1C3" w:rsidR="00697C46" w:rsidRPr="00B66F01" w:rsidRDefault="00697C46" w:rsidP="00697C46">
            <w:pPr>
              <w:jc w:val="center"/>
              <w:rPr>
                <w:rFonts w:ascii="GHEA Grapalat" w:hAnsi="GHEA Grapalat"/>
                <w:sz w:val="20"/>
                <w:szCs w:val="20"/>
              </w:rPr>
            </w:pPr>
            <w:r>
              <w:rPr>
                <w:rFonts w:ascii="GHEA Grapalat" w:hAnsi="GHEA Grapalat" w:cs="Calibri"/>
                <w:color w:val="000000"/>
                <w:sz w:val="20"/>
                <w:szCs w:val="20"/>
              </w:rPr>
              <w:t>15551600</w:t>
            </w:r>
          </w:p>
        </w:tc>
        <w:tc>
          <w:tcPr>
            <w:tcW w:w="1559" w:type="dxa"/>
            <w:vAlign w:val="center"/>
          </w:tcPr>
          <w:p w14:paraId="57969713" w14:textId="5711EBD4" w:rsidR="00697C46" w:rsidRPr="008E32BE" w:rsidRDefault="00697C46" w:rsidP="00697C46">
            <w:pPr>
              <w:jc w:val="center"/>
              <w:rPr>
                <w:rFonts w:ascii="GHEA Grapalat" w:hAnsi="GHEA Grapalat"/>
                <w:sz w:val="20"/>
                <w:szCs w:val="20"/>
              </w:rPr>
            </w:pPr>
            <w:proofErr w:type="spellStart"/>
            <w:r>
              <w:t>Мацоны</w:t>
            </w:r>
            <w:proofErr w:type="spellEnd"/>
          </w:p>
        </w:tc>
        <w:tc>
          <w:tcPr>
            <w:tcW w:w="1187" w:type="dxa"/>
          </w:tcPr>
          <w:p w14:paraId="472E98D5" w14:textId="4243E1C0" w:rsidR="00697C46" w:rsidRPr="00A71D81" w:rsidRDefault="00697C46" w:rsidP="00697C46">
            <w:pPr>
              <w:jc w:val="center"/>
              <w:rPr>
                <w:rFonts w:ascii="GHEA Grapalat" w:hAnsi="GHEA Grapalat"/>
                <w:sz w:val="20"/>
              </w:rPr>
            </w:pPr>
          </w:p>
        </w:tc>
        <w:tc>
          <w:tcPr>
            <w:tcW w:w="2205" w:type="dxa"/>
          </w:tcPr>
          <w:p w14:paraId="61A9F08E" w14:textId="42184D06" w:rsidR="00697C46" w:rsidRPr="00A71D81" w:rsidRDefault="00697C46" w:rsidP="00697C46">
            <w:pPr>
              <w:jc w:val="center"/>
              <w:rPr>
                <w:rFonts w:ascii="GHEA Grapalat" w:hAnsi="GHEA Grapalat"/>
                <w:sz w:val="20"/>
              </w:rPr>
            </w:pPr>
            <w:r w:rsidRPr="008E32BE">
              <w:rPr>
                <w:rFonts w:ascii="GHEA Grapalat" w:hAnsi="GHEA Grapalat"/>
                <w:sz w:val="20"/>
              </w:rPr>
              <w:t xml:space="preserve">АСТ 120-2005, </w:t>
            </w:r>
            <w:proofErr w:type="spellStart"/>
            <w:r>
              <w:t>Мацоны</w:t>
            </w:r>
            <w:proofErr w:type="spellEnd"/>
            <w:r>
              <w:t xml:space="preserve"> </w:t>
            </w:r>
            <w:r w:rsidRPr="008E32BE">
              <w:rPr>
                <w:rFonts w:ascii="GHEA Grapalat" w:hAnsi="GHEA Grapalat"/>
                <w:sz w:val="20"/>
              </w:rPr>
              <w:t xml:space="preserve">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1085" w:type="dxa"/>
            <w:vAlign w:val="center"/>
          </w:tcPr>
          <w:p w14:paraId="4F7E54DF" w14:textId="77777777" w:rsidR="00697C46" w:rsidRPr="00804DC8" w:rsidRDefault="00697C46" w:rsidP="00697C46">
            <w:pPr>
              <w:jc w:val="center"/>
              <w:rPr>
                <w:rFonts w:ascii="GHEA Grapalat" w:hAnsi="GHEA Grapalat"/>
                <w:sz w:val="20"/>
                <w:szCs w:val="20"/>
              </w:rPr>
            </w:pPr>
            <w:r>
              <w:rPr>
                <w:rFonts w:ascii="GHEA Grapalat" w:hAnsi="GHEA Grapalat" w:cs="Arial"/>
                <w:sz w:val="20"/>
                <w:szCs w:val="20"/>
              </w:rPr>
              <w:t>кг</w:t>
            </w:r>
          </w:p>
        </w:tc>
        <w:tc>
          <w:tcPr>
            <w:tcW w:w="1559" w:type="dxa"/>
            <w:vAlign w:val="center"/>
          </w:tcPr>
          <w:p w14:paraId="3C8ACE52" w14:textId="77777777" w:rsidR="00697C46" w:rsidRPr="006853F7" w:rsidRDefault="00697C46" w:rsidP="00697C46">
            <w:pPr>
              <w:jc w:val="center"/>
              <w:rPr>
                <w:rFonts w:ascii="GHEA Grapalat" w:hAnsi="GHEA Grapalat"/>
                <w:sz w:val="20"/>
                <w:szCs w:val="20"/>
              </w:rPr>
            </w:pPr>
          </w:p>
        </w:tc>
        <w:tc>
          <w:tcPr>
            <w:tcW w:w="1134" w:type="dxa"/>
            <w:vAlign w:val="center"/>
          </w:tcPr>
          <w:p w14:paraId="3419FB6D" w14:textId="77777777" w:rsidR="00697C46" w:rsidRPr="006853F7" w:rsidRDefault="00697C46" w:rsidP="00697C46">
            <w:pPr>
              <w:jc w:val="center"/>
              <w:rPr>
                <w:rFonts w:ascii="GHEA Grapalat" w:hAnsi="GHEA Grapalat"/>
                <w:sz w:val="20"/>
                <w:szCs w:val="20"/>
              </w:rPr>
            </w:pPr>
          </w:p>
        </w:tc>
        <w:tc>
          <w:tcPr>
            <w:tcW w:w="850" w:type="dxa"/>
            <w:vAlign w:val="center"/>
          </w:tcPr>
          <w:p w14:paraId="63CF640E" w14:textId="40F906DC" w:rsidR="00697C46" w:rsidRPr="00F870C3" w:rsidRDefault="00697C46" w:rsidP="00697C46">
            <w:pPr>
              <w:jc w:val="center"/>
              <w:rPr>
                <w:rFonts w:ascii="GHEA Grapalat" w:hAnsi="GHEA Grapalat"/>
                <w:sz w:val="20"/>
                <w:szCs w:val="20"/>
              </w:rPr>
            </w:pPr>
            <w:r>
              <w:rPr>
                <w:rFonts w:ascii="GHEA Grapalat" w:hAnsi="GHEA Grapalat" w:cs="Calibri"/>
                <w:color w:val="000000"/>
                <w:sz w:val="20"/>
                <w:szCs w:val="20"/>
              </w:rPr>
              <w:t>95</w:t>
            </w:r>
          </w:p>
        </w:tc>
        <w:tc>
          <w:tcPr>
            <w:tcW w:w="709" w:type="dxa"/>
            <w:vAlign w:val="center"/>
          </w:tcPr>
          <w:p w14:paraId="263E56A9" w14:textId="05165582"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p>
        </w:tc>
        <w:tc>
          <w:tcPr>
            <w:tcW w:w="963" w:type="dxa"/>
            <w:vAlign w:val="center"/>
          </w:tcPr>
          <w:p w14:paraId="408F689D"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58AD12FE" w14:textId="493594DB" w:rsidR="00697C46" w:rsidRPr="00E21EA7"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r w:rsidR="00697C46" w:rsidRPr="00B138F3" w14:paraId="5D8B44E1" w14:textId="77777777" w:rsidTr="00697C46">
        <w:trPr>
          <w:trHeight w:val="246"/>
          <w:jc w:val="center"/>
        </w:trPr>
        <w:tc>
          <w:tcPr>
            <w:tcW w:w="1242" w:type="dxa"/>
            <w:vAlign w:val="center"/>
          </w:tcPr>
          <w:p w14:paraId="63C63CAC" w14:textId="211F9365" w:rsidR="00697C46" w:rsidRPr="00E20EA4" w:rsidRDefault="00697C46" w:rsidP="00697C46">
            <w:pPr>
              <w:widowControl w:val="0"/>
              <w:jc w:val="center"/>
              <w:rPr>
                <w:rFonts w:ascii="GHEA Grapalat" w:hAnsi="GHEA Grapalat"/>
                <w:sz w:val="16"/>
                <w:szCs w:val="16"/>
                <w:lang w:val="en-US"/>
              </w:rPr>
            </w:pPr>
            <w:r>
              <w:rPr>
                <w:rFonts w:ascii="GHEA Grapalat" w:hAnsi="GHEA Grapalat"/>
                <w:sz w:val="16"/>
                <w:szCs w:val="16"/>
                <w:lang w:val="en-US"/>
              </w:rPr>
              <w:t>19</w:t>
            </w:r>
          </w:p>
        </w:tc>
        <w:tc>
          <w:tcPr>
            <w:tcW w:w="2715" w:type="dxa"/>
            <w:vAlign w:val="center"/>
          </w:tcPr>
          <w:p w14:paraId="47128CC5" w14:textId="54352FEC" w:rsidR="00697C46" w:rsidRPr="00B66F01" w:rsidRDefault="00697C46" w:rsidP="00697C46">
            <w:pPr>
              <w:jc w:val="center"/>
              <w:rPr>
                <w:rFonts w:ascii="GHEA Grapalat" w:hAnsi="GHEA Grapalat" w:cs="Arial"/>
                <w:color w:val="000000"/>
                <w:sz w:val="20"/>
                <w:szCs w:val="20"/>
              </w:rPr>
            </w:pPr>
            <w:r>
              <w:rPr>
                <w:rFonts w:ascii="GHEA Grapalat" w:hAnsi="GHEA Grapalat" w:cs="Calibri"/>
                <w:color w:val="000000"/>
                <w:sz w:val="20"/>
                <w:szCs w:val="20"/>
              </w:rPr>
              <w:t>15871256</w:t>
            </w:r>
          </w:p>
        </w:tc>
        <w:tc>
          <w:tcPr>
            <w:tcW w:w="1559" w:type="dxa"/>
            <w:vAlign w:val="center"/>
          </w:tcPr>
          <w:p w14:paraId="2DAF3CD5" w14:textId="6B6D7F43" w:rsidR="00697C46" w:rsidRPr="004030EC" w:rsidRDefault="00697C46" w:rsidP="00697C46">
            <w:pPr>
              <w:jc w:val="center"/>
              <w:rPr>
                <w:rFonts w:ascii="GHEA Grapalat" w:hAnsi="GHEA Grapalat"/>
                <w:sz w:val="20"/>
                <w:szCs w:val="20"/>
              </w:rPr>
            </w:pPr>
            <w:r w:rsidRPr="00D97E24">
              <w:t>Тёртый красный болгарский перец</w:t>
            </w:r>
          </w:p>
        </w:tc>
        <w:tc>
          <w:tcPr>
            <w:tcW w:w="1187" w:type="dxa"/>
            <w:vAlign w:val="center"/>
          </w:tcPr>
          <w:p w14:paraId="36BD73FF" w14:textId="41384E0E" w:rsidR="00697C46" w:rsidRPr="00A71D81" w:rsidRDefault="00697C46" w:rsidP="00697C46">
            <w:pPr>
              <w:jc w:val="center"/>
              <w:rPr>
                <w:rFonts w:ascii="GHEA Grapalat" w:hAnsi="GHEA Grapalat"/>
                <w:sz w:val="20"/>
              </w:rPr>
            </w:pPr>
          </w:p>
        </w:tc>
        <w:tc>
          <w:tcPr>
            <w:tcW w:w="2205" w:type="dxa"/>
            <w:vAlign w:val="center"/>
          </w:tcPr>
          <w:p w14:paraId="1D17D575" w14:textId="394FC814" w:rsidR="00697C46" w:rsidRPr="00C675AF" w:rsidRDefault="00697C46" w:rsidP="00697C46">
            <w:pPr>
              <w:spacing w:line="256" w:lineRule="auto"/>
              <w:jc w:val="center"/>
              <w:rPr>
                <w:rFonts w:ascii="GHEA Grapalat" w:hAnsi="GHEA Grapalat"/>
                <w:sz w:val="16"/>
                <w:szCs w:val="16"/>
                <w:lang w:val="hy-AM"/>
              </w:rPr>
            </w:pPr>
            <w:r w:rsidRPr="008E32BE">
              <w:rPr>
                <w:rFonts w:ascii="GHEA Grapalat" w:hAnsi="GHEA Grapalat"/>
                <w:sz w:val="20"/>
              </w:rPr>
              <w:t>Паприка красная молотая, с традиционным сладким вкусом красного перца и насыщенным ярким цветом.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пищевых продуктов».</w:t>
            </w:r>
          </w:p>
        </w:tc>
        <w:tc>
          <w:tcPr>
            <w:tcW w:w="1085" w:type="dxa"/>
            <w:vAlign w:val="center"/>
          </w:tcPr>
          <w:p w14:paraId="3664987C" w14:textId="77777777" w:rsidR="00697C46" w:rsidRPr="00804DC8" w:rsidRDefault="00697C46" w:rsidP="00697C46">
            <w:pPr>
              <w:jc w:val="center"/>
              <w:rPr>
                <w:rFonts w:ascii="GHEA Grapalat" w:hAnsi="GHEA Grapalat" w:cs="Calibri"/>
                <w:sz w:val="20"/>
                <w:szCs w:val="20"/>
              </w:rPr>
            </w:pPr>
            <w:r>
              <w:rPr>
                <w:rFonts w:ascii="GHEA Grapalat" w:hAnsi="GHEA Grapalat" w:cs="Arial"/>
                <w:sz w:val="20"/>
                <w:szCs w:val="20"/>
              </w:rPr>
              <w:t>кг</w:t>
            </w:r>
          </w:p>
        </w:tc>
        <w:tc>
          <w:tcPr>
            <w:tcW w:w="1559" w:type="dxa"/>
            <w:vAlign w:val="center"/>
          </w:tcPr>
          <w:p w14:paraId="4C3AA29D" w14:textId="77777777" w:rsidR="00697C46" w:rsidRPr="006853F7" w:rsidRDefault="00697C46" w:rsidP="00697C46">
            <w:pPr>
              <w:jc w:val="center"/>
              <w:rPr>
                <w:rFonts w:ascii="GHEA Grapalat" w:hAnsi="GHEA Grapalat"/>
                <w:sz w:val="20"/>
                <w:szCs w:val="20"/>
              </w:rPr>
            </w:pPr>
          </w:p>
        </w:tc>
        <w:tc>
          <w:tcPr>
            <w:tcW w:w="1134" w:type="dxa"/>
            <w:vAlign w:val="center"/>
          </w:tcPr>
          <w:p w14:paraId="007D4B83" w14:textId="77777777" w:rsidR="00697C46" w:rsidRPr="006853F7" w:rsidRDefault="00697C46" w:rsidP="00697C46">
            <w:pPr>
              <w:jc w:val="center"/>
              <w:rPr>
                <w:rFonts w:ascii="GHEA Grapalat" w:hAnsi="GHEA Grapalat"/>
                <w:sz w:val="20"/>
                <w:szCs w:val="20"/>
              </w:rPr>
            </w:pPr>
          </w:p>
        </w:tc>
        <w:tc>
          <w:tcPr>
            <w:tcW w:w="850" w:type="dxa"/>
            <w:vAlign w:val="center"/>
          </w:tcPr>
          <w:p w14:paraId="61C69856" w14:textId="21131322" w:rsidR="00697C46" w:rsidRPr="00F870C3" w:rsidRDefault="00697C46" w:rsidP="00697C46">
            <w:pPr>
              <w:jc w:val="center"/>
              <w:rPr>
                <w:rFonts w:ascii="GHEA Grapalat" w:hAnsi="GHEA Grapalat" w:cs="Calibri"/>
                <w:color w:val="000000"/>
                <w:sz w:val="20"/>
                <w:szCs w:val="20"/>
              </w:rPr>
            </w:pPr>
            <w:r>
              <w:rPr>
                <w:rFonts w:ascii="GHEA Grapalat" w:hAnsi="GHEA Grapalat" w:cs="Calibri"/>
                <w:color w:val="000000"/>
                <w:sz w:val="20"/>
                <w:szCs w:val="20"/>
              </w:rPr>
              <w:t>3</w:t>
            </w:r>
          </w:p>
        </w:tc>
        <w:tc>
          <w:tcPr>
            <w:tcW w:w="709" w:type="dxa"/>
            <w:vAlign w:val="center"/>
          </w:tcPr>
          <w:p w14:paraId="1ACEFA7B" w14:textId="240D1185" w:rsidR="00697C46" w:rsidRDefault="00697C46" w:rsidP="00697C46">
            <w:pPr>
              <w:jc w:val="center"/>
            </w:pPr>
            <w:r>
              <w:rPr>
                <w:rFonts w:ascii="GHEA Grapalat" w:hAnsi="GHEA Grapalat" w:cs="Arial"/>
                <w:color w:val="222222"/>
                <w:sz w:val="18"/>
                <w:szCs w:val="18"/>
                <w:shd w:val="clear" w:color="auto" w:fill="FFFFFF"/>
                <w:lang w:val="hy-AM"/>
              </w:rPr>
              <w:t>Г. Гюмри Ул.  Есаяна 34/1 квартал</w:t>
            </w:r>
            <w:r w:rsidRPr="005E3332">
              <w:rPr>
                <w:rFonts w:ascii="GHEA Grapalat" w:hAnsi="GHEA Grapalat" w:cs="Arial"/>
                <w:color w:val="222222"/>
                <w:sz w:val="18"/>
                <w:szCs w:val="18"/>
                <w:shd w:val="clear" w:color="auto" w:fill="FFFFFF"/>
                <w:lang w:val="hy-AM"/>
              </w:rPr>
              <w:t xml:space="preserve">  </w:t>
            </w:r>
          </w:p>
        </w:tc>
        <w:tc>
          <w:tcPr>
            <w:tcW w:w="963" w:type="dxa"/>
            <w:vAlign w:val="center"/>
          </w:tcPr>
          <w:p w14:paraId="116BFA75" w14:textId="77777777" w:rsidR="00697C46" w:rsidRPr="00E21EA7" w:rsidRDefault="00697C46" w:rsidP="00697C46">
            <w:pPr>
              <w:jc w:val="center"/>
              <w:rPr>
                <w:rFonts w:ascii="GHEA Grapalat" w:hAnsi="GHEA Grapalat"/>
                <w:sz w:val="20"/>
              </w:rPr>
            </w:pPr>
            <w:r>
              <w:rPr>
                <w:rFonts w:ascii="GHEA Grapalat" w:hAnsi="GHEA Grapalat" w:cs="Calibri"/>
                <w:color w:val="000000"/>
                <w:sz w:val="18"/>
                <w:szCs w:val="18"/>
                <w:lang w:val="hy-AM"/>
              </w:rPr>
              <w:t>По требованию клиента</w:t>
            </w:r>
          </w:p>
        </w:tc>
        <w:tc>
          <w:tcPr>
            <w:tcW w:w="1142" w:type="dxa"/>
            <w:vAlign w:val="center"/>
          </w:tcPr>
          <w:p w14:paraId="76740FB3" w14:textId="38956047" w:rsidR="00697C46" w:rsidRPr="001F1C65" w:rsidRDefault="00697C46" w:rsidP="00697C46">
            <w:pPr>
              <w:jc w:val="center"/>
              <w:rPr>
                <w:rFonts w:ascii="GHEA Grapalat" w:hAnsi="GHEA Grapalat"/>
                <w:sz w:val="20"/>
              </w:rPr>
            </w:pPr>
            <w:r w:rsidRPr="002C77B7">
              <w:rPr>
                <w:rFonts w:ascii="GHEA Grapalat" w:hAnsi="GHEA Grapalat"/>
                <w:sz w:val="20"/>
                <w:szCs w:val="20"/>
              </w:rPr>
              <w:t>В случае выделения финансовых средств, после вступления в силу соглашения, заключаемого между сторонами, — до 25.05.2026.</w:t>
            </w:r>
          </w:p>
        </w:tc>
      </w:tr>
    </w:tbl>
    <w:p w14:paraId="42DE5982" w14:textId="77777777"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33A4360" w14:textId="77777777" w:rsidTr="00E22E51">
        <w:trPr>
          <w:jc w:val="center"/>
        </w:trPr>
        <w:tc>
          <w:tcPr>
            <w:tcW w:w="4536" w:type="dxa"/>
          </w:tcPr>
          <w:p w14:paraId="671CAE0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24D78F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01278D6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56970A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19149423" w14:textId="77777777" w:rsidR="00071D1C" w:rsidRPr="00B138F3" w:rsidRDefault="00071D1C" w:rsidP="00B46D58">
            <w:pPr>
              <w:widowControl w:val="0"/>
              <w:jc w:val="center"/>
              <w:rPr>
                <w:rFonts w:ascii="GHEA Grapalat" w:hAnsi="GHEA Grapalat"/>
              </w:rPr>
            </w:pPr>
          </w:p>
        </w:tc>
        <w:tc>
          <w:tcPr>
            <w:tcW w:w="4343" w:type="dxa"/>
          </w:tcPr>
          <w:p w14:paraId="4583C84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6BA6084E"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B9975F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9509393"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D376C9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124E28A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B7AB7A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0DE38C55"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999"/>
        <w:gridCol w:w="1938"/>
        <w:gridCol w:w="936"/>
        <w:gridCol w:w="964"/>
        <w:gridCol w:w="677"/>
        <w:gridCol w:w="823"/>
        <w:gridCol w:w="529"/>
        <w:gridCol w:w="604"/>
        <w:gridCol w:w="687"/>
        <w:gridCol w:w="805"/>
        <w:gridCol w:w="866"/>
        <w:gridCol w:w="842"/>
        <w:gridCol w:w="938"/>
        <w:gridCol w:w="845"/>
        <w:gridCol w:w="773"/>
      </w:tblGrid>
      <w:tr w:rsidR="00B138F3" w:rsidRPr="00B138F3" w14:paraId="1727AC43" w14:textId="77777777" w:rsidTr="00595067">
        <w:trPr>
          <w:trHeight w:val="305"/>
          <w:jc w:val="center"/>
        </w:trPr>
        <w:tc>
          <w:tcPr>
            <w:tcW w:w="15905" w:type="dxa"/>
            <w:gridSpan w:val="16"/>
          </w:tcPr>
          <w:p w14:paraId="6D8B617B"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509A18B0" w14:textId="77777777" w:rsidTr="00697C46">
        <w:trPr>
          <w:trHeight w:val="747"/>
          <w:jc w:val="center"/>
        </w:trPr>
        <w:tc>
          <w:tcPr>
            <w:tcW w:w="1679" w:type="dxa"/>
            <w:vAlign w:val="center"/>
          </w:tcPr>
          <w:p w14:paraId="680854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99" w:type="dxa"/>
            <w:vAlign w:val="center"/>
          </w:tcPr>
          <w:p w14:paraId="229E2A8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38" w:type="dxa"/>
            <w:vAlign w:val="center"/>
          </w:tcPr>
          <w:p w14:paraId="28D3800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89" w:type="dxa"/>
            <w:gridSpan w:val="13"/>
            <w:vAlign w:val="center"/>
          </w:tcPr>
          <w:p w14:paraId="54E42CDE" w14:textId="6D93C9DD"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1F1C65">
              <w:rPr>
                <w:rFonts w:ascii="GHEA Grapalat" w:hAnsi="GHEA Grapalat"/>
                <w:sz w:val="16"/>
                <w:szCs w:val="16"/>
              </w:rPr>
              <w:t>2025</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B138F3" w:rsidRPr="00B138F3" w14:paraId="01612742" w14:textId="77777777" w:rsidTr="00697C46">
        <w:trPr>
          <w:trHeight w:val="594"/>
          <w:jc w:val="center"/>
        </w:trPr>
        <w:tc>
          <w:tcPr>
            <w:tcW w:w="1679" w:type="dxa"/>
          </w:tcPr>
          <w:p w14:paraId="42B20230" w14:textId="77777777" w:rsidR="00071D1C" w:rsidRPr="00B138F3" w:rsidRDefault="00071D1C" w:rsidP="00B46D58">
            <w:pPr>
              <w:widowControl w:val="0"/>
              <w:jc w:val="center"/>
              <w:rPr>
                <w:rFonts w:ascii="GHEA Grapalat" w:hAnsi="GHEA Grapalat"/>
                <w:sz w:val="16"/>
                <w:szCs w:val="16"/>
              </w:rPr>
            </w:pPr>
          </w:p>
        </w:tc>
        <w:tc>
          <w:tcPr>
            <w:tcW w:w="1999" w:type="dxa"/>
          </w:tcPr>
          <w:p w14:paraId="420AB4A5" w14:textId="77777777" w:rsidR="00071D1C" w:rsidRPr="00B138F3" w:rsidRDefault="00071D1C" w:rsidP="00B46D58">
            <w:pPr>
              <w:widowControl w:val="0"/>
              <w:jc w:val="center"/>
              <w:rPr>
                <w:rFonts w:ascii="GHEA Grapalat" w:hAnsi="GHEA Grapalat"/>
                <w:sz w:val="16"/>
                <w:szCs w:val="16"/>
              </w:rPr>
            </w:pPr>
          </w:p>
        </w:tc>
        <w:tc>
          <w:tcPr>
            <w:tcW w:w="1938" w:type="dxa"/>
          </w:tcPr>
          <w:p w14:paraId="2FC0E32D" w14:textId="77777777" w:rsidR="00071D1C" w:rsidRPr="00B138F3" w:rsidRDefault="00071D1C" w:rsidP="00B46D58">
            <w:pPr>
              <w:widowControl w:val="0"/>
              <w:jc w:val="center"/>
              <w:rPr>
                <w:rFonts w:ascii="GHEA Grapalat" w:hAnsi="GHEA Grapalat"/>
                <w:sz w:val="16"/>
                <w:szCs w:val="16"/>
              </w:rPr>
            </w:pPr>
          </w:p>
        </w:tc>
        <w:tc>
          <w:tcPr>
            <w:tcW w:w="936" w:type="dxa"/>
            <w:vAlign w:val="center"/>
          </w:tcPr>
          <w:p w14:paraId="15D808E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4" w:type="dxa"/>
            <w:vAlign w:val="center"/>
          </w:tcPr>
          <w:p w14:paraId="1BDA00FA"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7" w:type="dxa"/>
            <w:vAlign w:val="center"/>
          </w:tcPr>
          <w:p w14:paraId="15642AC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14:paraId="3EC8B6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14:paraId="350E59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14:paraId="029B504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7" w:type="dxa"/>
            <w:vAlign w:val="center"/>
          </w:tcPr>
          <w:p w14:paraId="1B6476F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5" w:type="dxa"/>
            <w:vAlign w:val="center"/>
          </w:tcPr>
          <w:p w14:paraId="78347EC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10F181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2" w:type="dxa"/>
            <w:vAlign w:val="center"/>
          </w:tcPr>
          <w:p w14:paraId="1C059FA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8" w:type="dxa"/>
            <w:vAlign w:val="center"/>
          </w:tcPr>
          <w:p w14:paraId="1EC99D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5" w:type="dxa"/>
            <w:vAlign w:val="center"/>
          </w:tcPr>
          <w:p w14:paraId="379FE8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3" w:type="dxa"/>
            <w:vAlign w:val="center"/>
          </w:tcPr>
          <w:p w14:paraId="0CADC4BC"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97C46" w:rsidRPr="00B138F3" w14:paraId="17DBFD26" w14:textId="77777777" w:rsidTr="00697C46">
        <w:trPr>
          <w:trHeight w:val="404"/>
          <w:jc w:val="center"/>
        </w:trPr>
        <w:tc>
          <w:tcPr>
            <w:tcW w:w="1679" w:type="dxa"/>
            <w:vAlign w:val="center"/>
          </w:tcPr>
          <w:p w14:paraId="072BC2FB" w14:textId="06B09BF3"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p>
        </w:tc>
        <w:tc>
          <w:tcPr>
            <w:tcW w:w="1999" w:type="dxa"/>
            <w:vAlign w:val="center"/>
          </w:tcPr>
          <w:p w14:paraId="34E3CCE9" w14:textId="7483E7DD"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15872400</w:t>
            </w:r>
          </w:p>
        </w:tc>
        <w:tc>
          <w:tcPr>
            <w:tcW w:w="1938" w:type="dxa"/>
          </w:tcPr>
          <w:p w14:paraId="2238CEB1" w14:textId="6A05966D" w:rsidR="00697C46" w:rsidRPr="004030EC" w:rsidRDefault="00697C46" w:rsidP="00697C46">
            <w:pPr>
              <w:rPr>
                <w:rFonts w:ascii="GHEA Grapalat" w:hAnsi="GHEA Grapalat"/>
                <w:sz w:val="20"/>
                <w:szCs w:val="20"/>
              </w:rPr>
            </w:pPr>
            <w:r w:rsidRPr="00D97E24">
              <w:t>Соль</w:t>
            </w:r>
          </w:p>
        </w:tc>
        <w:tc>
          <w:tcPr>
            <w:tcW w:w="936" w:type="dxa"/>
            <w:vAlign w:val="center"/>
          </w:tcPr>
          <w:p w14:paraId="785E156E" w14:textId="08595CC6"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4C691D33" w14:textId="6748E029"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779215E6" w14:textId="71CC62A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3A5F19BB" w14:textId="48F09D3E"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6D6AFA77" w14:textId="51CD3CF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3C1797C6"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70265A2C"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0A5E429F"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5D2E9252" w14:textId="49A7FF8F" w:rsidR="00697C46" w:rsidRDefault="00697C46" w:rsidP="00697C46">
            <w:pPr>
              <w:widowControl w:val="0"/>
              <w:jc w:val="center"/>
              <w:rPr>
                <w:rFonts w:ascii="GHEA Grapalat" w:hAnsi="GHEA Grapalat" w:cs="Arial"/>
                <w:sz w:val="16"/>
                <w:szCs w:val="16"/>
              </w:rPr>
            </w:pPr>
          </w:p>
        </w:tc>
        <w:tc>
          <w:tcPr>
            <w:tcW w:w="842" w:type="dxa"/>
            <w:vAlign w:val="center"/>
          </w:tcPr>
          <w:p w14:paraId="5EB03558" w14:textId="4D03DD27" w:rsidR="00697C46" w:rsidRDefault="00697C46" w:rsidP="00697C46">
            <w:pPr>
              <w:widowControl w:val="0"/>
              <w:jc w:val="center"/>
              <w:rPr>
                <w:rFonts w:ascii="GHEA Grapalat" w:hAnsi="GHEA Grapalat" w:cs="Arial"/>
                <w:sz w:val="16"/>
                <w:szCs w:val="16"/>
              </w:rPr>
            </w:pPr>
          </w:p>
        </w:tc>
        <w:tc>
          <w:tcPr>
            <w:tcW w:w="938" w:type="dxa"/>
            <w:vAlign w:val="center"/>
          </w:tcPr>
          <w:p w14:paraId="28FB5DD7" w14:textId="2847F098" w:rsidR="00697C46" w:rsidRDefault="00697C46" w:rsidP="00697C46">
            <w:pPr>
              <w:widowControl w:val="0"/>
              <w:jc w:val="center"/>
              <w:rPr>
                <w:rFonts w:ascii="GHEA Grapalat" w:hAnsi="GHEA Grapalat" w:cs="Arial"/>
                <w:sz w:val="16"/>
                <w:szCs w:val="16"/>
              </w:rPr>
            </w:pPr>
          </w:p>
        </w:tc>
        <w:tc>
          <w:tcPr>
            <w:tcW w:w="845" w:type="dxa"/>
            <w:vAlign w:val="center"/>
          </w:tcPr>
          <w:p w14:paraId="4E4BD806" w14:textId="6AE5BF5F" w:rsidR="00697C46" w:rsidRDefault="00697C46" w:rsidP="00697C46">
            <w:pPr>
              <w:widowControl w:val="0"/>
              <w:jc w:val="center"/>
              <w:rPr>
                <w:rFonts w:ascii="GHEA Grapalat" w:hAnsi="GHEA Grapalat" w:cs="Arial"/>
                <w:sz w:val="16"/>
                <w:szCs w:val="16"/>
              </w:rPr>
            </w:pPr>
          </w:p>
        </w:tc>
        <w:tc>
          <w:tcPr>
            <w:tcW w:w="773" w:type="dxa"/>
            <w:vAlign w:val="center"/>
          </w:tcPr>
          <w:p w14:paraId="4EAB2CA1" w14:textId="0BE5269C" w:rsidR="00697C46" w:rsidRPr="00595067" w:rsidRDefault="00697C46" w:rsidP="00697C46">
            <w:pPr>
              <w:widowControl w:val="0"/>
              <w:jc w:val="center"/>
              <w:rPr>
                <w:rFonts w:ascii="GHEA Grapalat" w:hAnsi="GHEA Grapalat"/>
                <w:b/>
                <w:sz w:val="16"/>
                <w:szCs w:val="16"/>
                <w:lang w:val="hy-AM"/>
              </w:rPr>
            </w:pPr>
            <w:r w:rsidRPr="001E12A6">
              <w:rPr>
                <w:rFonts w:ascii="GHEA Grapalat" w:hAnsi="GHEA Grapalat"/>
                <w:sz w:val="18"/>
                <w:szCs w:val="18"/>
              </w:rPr>
              <w:t>100%</w:t>
            </w:r>
          </w:p>
        </w:tc>
      </w:tr>
      <w:tr w:rsidR="00697C46" w:rsidRPr="00B138F3" w14:paraId="6EAF12A5" w14:textId="77777777" w:rsidTr="00697C46">
        <w:trPr>
          <w:trHeight w:val="404"/>
          <w:jc w:val="center"/>
        </w:trPr>
        <w:tc>
          <w:tcPr>
            <w:tcW w:w="1679" w:type="dxa"/>
            <w:vAlign w:val="center"/>
          </w:tcPr>
          <w:p w14:paraId="6D8B5A6B" w14:textId="1797F0E3"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2</w:t>
            </w:r>
          </w:p>
        </w:tc>
        <w:tc>
          <w:tcPr>
            <w:tcW w:w="1999" w:type="dxa"/>
            <w:vAlign w:val="center"/>
          </w:tcPr>
          <w:p w14:paraId="16189CE1" w14:textId="08396021"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15421100</w:t>
            </w:r>
          </w:p>
        </w:tc>
        <w:tc>
          <w:tcPr>
            <w:tcW w:w="1938" w:type="dxa"/>
          </w:tcPr>
          <w:p w14:paraId="49472DB1" w14:textId="44151B9A" w:rsidR="00697C46" w:rsidRPr="004030EC" w:rsidRDefault="00697C46" w:rsidP="00697C46">
            <w:pPr>
              <w:rPr>
                <w:rFonts w:ascii="GHEA Grapalat" w:hAnsi="GHEA Grapalat"/>
                <w:sz w:val="20"/>
                <w:szCs w:val="20"/>
              </w:rPr>
            </w:pPr>
            <w:r w:rsidRPr="00D97E24">
              <w:t>Масло подсолнечное рафинированное (фильтрованное)</w:t>
            </w:r>
          </w:p>
        </w:tc>
        <w:tc>
          <w:tcPr>
            <w:tcW w:w="936" w:type="dxa"/>
            <w:vAlign w:val="center"/>
          </w:tcPr>
          <w:p w14:paraId="4AB0C3DB" w14:textId="7106D8C7"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7A567941" w14:textId="2EB74DA5"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6276A481" w14:textId="492A7674"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7C91C64C" w14:textId="7D0F0CDD"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7F713EDA" w14:textId="456D7A7D"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36852B1B"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2DD372AB"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23E2C504"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4DACFB73" w14:textId="1400DF29" w:rsidR="00697C46" w:rsidRDefault="00697C46" w:rsidP="00697C46">
            <w:pPr>
              <w:widowControl w:val="0"/>
              <w:jc w:val="center"/>
              <w:rPr>
                <w:rFonts w:ascii="GHEA Grapalat" w:hAnsi="GHEA Grapalat" w:cs="Arial"/>
                <w:sz w:val="16"/>
                <w:szCs w:val="16"/>
              </w:rPr>
            </w:pPr>
          </w:p>
        </w:tc>
        <w:tc>
          <w:tcPr>
            <w:tcW w:w="842" w:type="dxa"/>
            <w:vAlign w:val="center"/>
          </w:tcPr>
          <w:p w14:paraId="0037522F" w14:textId="007DE1E5" w:rsidR="00697C46" w:rsidRDefault="00697C46" w:rsidP="00697C46">
            <w:pPr>
              <w:widowControl w:val="0"/>
              <w:jc w:val="center"/>
              <w:rPr>
                <w:rFonts w:ascii="GHEA Grapalat" w:hAnsi="GHEA Grapalat" w:cs="Arial"/>
                <w:sz w:val="16"/>
                <w:szCs w:val="16"/>
              </w:rPr>
            </w:pPr>
          </w:p>
        </w:tc>
        <w:tc>
          <w:tcPr>
            <w:tcW w:w="938" w:type="dxa"/>
            <w:vAlign w:val="center"/>
          </w:tcPr>
          <w:p w14:paraId="65587BA9" w14:textId="784FB1EE" w:rsidR="00697C46" w:rsidRDefault="00697C46" w:rsidP="00697C46">
            <w:pPr>
              <w:widowControl w:val="0"/>
              <w:jc w:val="center"/>
              <w:rPr>
                <w:rFonts w:ascii="GHEA Grapalat" w:hAnsi="GHEA Grapalat" w:cs="Arial"/>
                <w:sz w:val="16"/>
                <w:szCs w:val="16"/>
              </w:rPr>
            </w:pPr>
          </w:p>
        </w:tc>
        <w:tc>
          <w:tcPr>
            <w:tcW w:w="845" w:type="dxa"/>
            <w:vAlign w:val="center"/>
          </w:tcPr>
          <w:p w14:paraId="0E8CF125" w14:textId="2469E9F4" w:rsidR="00697C46" w:rsidRDefault="00697C46" w:rsidP="00697C46">
            <w:pPr>
              <w:widowControl w:val="0"/>
              <w:jc w:val="center"/>
              <w:rPr>
                <w:rFonts w:ascii="GHEA Grapalat" w:hAnsi="GHEA Grapalat" w:cs="Arial"/>
                <w:sz w:val="16"/>
                <w:szCs w:val="16"/>
              </w:rPr>
            </w:pPr>
          </w:p>
        </w:tc>
        <w:tc>
          <w:tcPr>
            <w:tcW w:w="773" w:type="dxa"/>
            <w:vAlign w:val="center"/>
          </w:tcPr>
          <w:p w14:paraId="500BC5C6" w14:textId="701B7D71" w:rsidR="00697C46" w:rsidRDefault="00697C46" w:rsidP="00697C46">
            <w:pPr>
              <w:jc w:val="center"/>
            </w:pPr>
            <w:r w:rsidRPr="001E12A6">
              <w:rPr>
                <w:rFonts w:ascii="GHEA Grapalat" w:hAnsi="GHEA Grapalat"/>
                <w:sz w:val="18"/>
                <w:szCs w:val="18"/>
              </w:rPr>
              <w:t>100%</w:t>
            </w:r>
          </w:p>
        </w:tc>
      </w:tr>
      <w:tr w:rsidR="00697C46" w:rsidRPr="00B138F3" w14:paraId="77D28A2D" w14:textId="77777777" w:rsidTr="00697C46">
        <w:trPr>
          <w:trHeight w:val="404"/>
          <w:jc w:val="center"/>
        </w:trPr>
        <w:tc>
          <w:tcPr>
            <w:tcW w:w="1679" w:type="dxa"/>
            <w:vAlign w:val="center"/>
          </w:tcPr>
          <w:p w14:paraId="4D6B3C5A" w14:textId="7C852A11"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3</w:t>
            </w:r>
          </w:p>
        </w:tc>
        <w:tc>
          <w:tcPr>
            <w:tcW w:w="1999" w:type="dxa"/>
            <w:vAlign w:val="center"/>
          </w:tcPr>
          <w:p w14:paraId="25F71EA4" w14:textId="7EA1A708" w:rsidR="00697C46" w:rsidRPr="00B3789B" w:rsidRDefault="00697C46" w:rsidP="00697C46">
            <w:pPr>
              <w:jc w:val="center"/>
              <w:rPr>
                <w:rFonts w:ascii="GHEA Grapalat" w:hAnsi="GHEA Grapalat"/>
                <w:sz w:val="20"/>
                <w:szCs w:val="20"/>
              </w:rPr>
            </w:pPr>
            <w:r>
              <w:rPr>
                <w:rFonts w:ascii="GHEA Grapalat" w:hAnsi="GHEA Grapalat" w:cs="Calibri"/>
                <w:sz w:val="20"/>
                <w:szCs w:val="20"/>
              </w:rPr>
              <w:t>03211300</w:t>
            </w:r>
          </w:p>
        </w:tc>
        <w:tc>
          <w:tcPr>
            <w:tcW w:w="1938" w:type="dxa"/>
          </w:tcPr>
          <w:p w14:paraId="145F3A2B" w14:textId="094103EA" w:rsidR="00697C46" w:rsidRPr="004030EC" w:rsidRDefault="00697C46" w:rsidP="00697C46">
            <w:pPr>
              <w:rPr>
                <w:rFonts w:ascii="GHEA Grapalat" w:hAnsi="GHEA Grapalat"/>
                <w:sz w:val="20"/>
                <w:szCs w:val="20"/>
              </w:rPr>
            </w:pPr>
            <w:r w:rsidRPr="00D97E24">
              <w:t>Рис</w:t>
            </w:r>
          </w:p>
        </w:tc>
        <w:tc>
          <w:tcPr>
            <w:tcW w:w="936" w:type="dxa"/>
            <w:vAlign w:val="center"/>
          </w:tcPr>
          <w:p w14:paraId="24474D21" w14:textId="69A83FF9"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5E66A5BB" w14:textId="76AB3142"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22F0E05C" w14:textId="208DB035"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0DDBF2B5" w14:textId="76ADA536"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49FAAF98" w14:textId="7EA7FF26"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312F29A5"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795D6718"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0F4900DA"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7EB26BDB" w14:textId="0DF462CC" w:rsidR="00697C46" w:rsidRDefault="00697C46" w:rsidP="00697C46">
            <w:pPr>
              <w:widowControl w:val="0"/>
              <w:jc w:val="center"/>
              <w:rPr>
                <w:rFonts w:ascii="GHEA Grapalat" w:hAnsi="GHEA Grapalat" w:cs="Arial"/>
                <w:sz w:val="16"/>
                <w:szCs w:val="16"/>
              </w:rPr>
            </w:pPr>
          </w:p>
        </w:tc>
        <w:tc>
          <w:tcPr>
            <w:tcW w:w="842" w:type="dxa"/>
            <w:vAlign w:val="center"/>
          </w:tcPr>
          <w:p w14:paraId="1DE0A766" w14:textId="737EE7AD" w:rsidR="00697C46" w:rsidRDefault="00697C46" w:rsidP="00697C46">
            <w:pPr>
              <w:widowControl w:val="0"/>
              <w:jc w:val="center"/>
              <w:rPr>
                <w:rFonts w:ascii="GHEA Grapalat" w:hAnsi="GHEA Grapalat" w:cs="Arial"/>
                <w:sz w:val="16"/>
                <w:szCs w:val="16"/>
              </w:rPr>
            </w:pPr>
          </w:p>
        </w:tc>
        <w:tc>
          <w:tcPr>
            <w:tcW w:w="938" w:type="dxa"/>
            <w:vAlign w:val="center"/>
          </w:tcPr>
          <w:p w14:paraId="4E82AAD4" w14:textId="668AC132" w:rsidR="00697C46" w:rsidRDefault="00697C46" w:rsidP="00697C46">
            <w:pPr>
              <w:widowControl w:val="0"/>
              <w:jc w:val="center"/>
              <w:rPr>
                <w:rFonts w:ascii="GHEA Grapalat" w:hAnsi="GHEA Grapalat" w:cs="Arial"/>
                <w:sz w:val="16"/>
                <w:szCs w:val="16"/>
              </w:rPr>
            </w:pPr>
          </w:p>
        </w:tc>
        <w:tc>
          <w:tcPr>
            <w:tcW w:w="845" w:type="dxa"/>
            <w:vAlign w:val="center"/>
          </w:tcPr>
          <w:p w14:paraId="05E05864" w14:textId="742283FC" w:rsidR="00697C46" w:rsidRDefault="00697C46" w:rsidP="00697C46">
            <w:pPr>
              <w:widowControl w:val="0"/>
              <w:jc w:val="center"/>
              <w:rPr>
                <w:rFonts w:ascii="GHEA Grapalat" w:hAnsi="GHEA Grapalat" w:cs="Arial"/>
                <w:sz w:val="16"/>
                <w:szCs w:val="16"/>
              </w:rPr>
            </w:pPr>
          </w:p>
        </w:tc>
        <w:tc>
          <w:tcPr>
            <w:tcW w:w="773" w:type="dxa"/>
            <w:vAlign w:val="center"/>
          </w:tcPr>
          <w:p w14:paraId="0AABB1D9" w14:textId="6D05E1F0" w:rsidR="00697C46" w:rsidRDefault="00697C46" w:rsidP="00697C46">
            <w:pPr>
              <w:jc w:val="center"/>
            </w:pPr>
            <w:r w:rsidRPr="001E12A6">
              <w:rPr>
                <w:rFonts w:ascii="GHEA Grapalat" w:hAnsi="GHEA Grapalat"/>
                <w:sz w:val="18"/>
                <w:szCs w:val="18"/>
              </w:rPr>
              <w:t>100%</w:t>
            </w:r>
          </w:p>
        </w:tc>
      </w:tr>
      <w:tr w:rsidR="00697C46" w:rsidRPr="00B138F3" w14:paraId="2EE6B960" w14:textId="77777777" w:rsidTr="00697C46">
        <w:trPr>
          <w:trHeight w:val="404"/>
          <w:jc w:val="center"/>
        </w:trPr>
        <w:tc>
          <w:tcPr>
            <w:tcW w:w="1679" w:type="dxa"/>
            <w:vAlign w:val="center"/>
          </w:tcPr>
          <w:p w14:paraId="630BD0F7" w14:textId="13105302"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4</w:t>
            </w:r>
          </w:p>
        </w:tc>
        <w:tc>
          <w:tcPr>
            <w:tcW w:w="1999" w:type="dxa"/>
            <w:vAlign w:val="center"/>
          </w:tcPr>
          <w:p w14:paraId="575C6DDE" w14:textId="66762733"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03221110</w:t>
            </w:r>
          </w:p>
        </w:tc>
        <w:tc>
          <w:tcPr>
            <w:tcW w:w="1938" w:type="dxa"/>
          </w:tcPr>
          <w:p w14:paraId="0FEFCB32" w14:textId="5E5793B5" w:rsidR="00697C46" w:rsidRPr="004030EC" w:rsidRDefault="00697C46" w:rsidP="00697C46">
            <w:pPr>
              <w:rPr>
                <w:rFonts w:ascii="GHEA Grapalat" w:hAnsi="GHEA Grapalat"/>
                <w:sz w:val="20"/>
                <w:szCs w:val="20"/>
              </w:rPr>
            </w:pPr>
            <w:r w:rsidRPr="00D97E24">
              <w:t>Морковь</w:t>
            </w:r>
          </w:p>
        </w:tc>
        <w:tc>
          <w:tcPr>
            <w:tcW w:w="936" w:type="dxa"/>
            <w:vAlign w:val="center"/>
          </w:tcPr>
          <w:p w14:paraId="7D530611" w14:textId="15B9B4FE"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751CB043" w14:textId="1061310B"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68A2DE5E" w14:textId="7BA3326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4B39A8DE" w14:textId="3ED0CD1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7E103BFD" w14:textId="6B57DB9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4FDA55F7"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0620C4B8"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32276E1B"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2DB7E28B" w14:textId="248F3413" w:rsidR="00697C46" w:rsidRDefault="00697C46" w:rsidP="00697C46">
            <w:pPr>
              <w:widowControl w:val="0"/>
              <w:jc w:val="center"/>
              <w:rPr>
                <w:rFonts w:ascii="GHEA Grapalat" w:hAnsi="GHEA Grapalat" w:cs="Arial"/>
                <w:sz w:val="16"/>
                <w:szCs w:val="16"/>
              </w:rPr>
            </w:pPr>
          </w:p>
        </w:tc>
        <w:tc>
          <w:tcPr>
            <w:tcW w:w="842" w:type="dxa"/>
            <w:vAlign w:val="center"/>
          </w:tcPr>
          <w:p w14:paraId="027AB515" w14:textId="24CD940C" w:rsidR="00697C46" w:rsidRDefault="00697C46" w:rsidP="00697C46">
            <w:pPr>
              <w:widowControl w:val="0"/>
              <w:jc w:val="center"/>
              <w:rPr>
                <w:rFonts w:ascii="GHEA Grapalat" w:hAnsi="GHEA Grapalat" w:cs="Arial"/>
                <w:sz w:val="16"/>
                <w:szCs w:val="16"/>
              </w:rPr>
            </w:pPr>
          </w:p>
        </w:tc>
        <w:tc>
          <w:tcPr>
            <w:tcW w:w="938" w:type="dxa"/>
            <w:vAlign w:val="center"/>
          </w:tcPr>
          <w:p w14:paraId="38819E27" w14:textId="7DB54D59" w:rsidR="00697C46" w:rsidRDefault="00697C46" w:rsidP="00697C46">
            <w:pPr>
              <w:widowControl w:val="0"/>
              <w:jc w:val="center"/>
              <w:rPr>
                <w:rFonts w:ascii="GHEA Grapalat" w:hAnsi="GHEA Grapalat" w:cs="Arial"/>
                <w:sz w:val="16"/>
                <w:szCs w:val="16"/>
              </w:rPr>
            </w:pPr>
          </w:p>
        </w:tc>
        <w:tc>
          <w:tcPr>
            <w:tcW w:w="845" w:type="dxa"/>
            <w:vAlign w:val="center"/>
          </w:tcPr>
          <w:p w14:paraId="5F9D087F" w14:textId="2F6549FE" w:rsidR="00697C46" w:rsidRDefault="00697C46" w:rsidP="00697C46">
            <w:pPr>
              <w:widowControl w:val="0"/>
              <w:jc w:val="center"/>
              <w:rPr>
                <w:rFonts w:ascii="GHEA Grapalat" w:hAnsi="GHEA Grapalat" w:cs="Arial"/>
                <w:sz w:val="16"/>
                <w:szCs w:val="16"/>
              </w:rPr>
            </w:pPr>
          </w:p>
        </w:tc>
        <w:tc>
          <w:tcPr>
            <w:tcW w:w="773" w:type="dxa"/>
            <w:vAlign w:val="center"/>
          </w:tcPr>
          <w:p w14:paraId="265BE82C" w14:textId="7BF76866" w:rsidR="00697C46" w:rsidRDefault="00697C46" w:rsidP="00697C46">
            <w:pPr>
              <w:jc w:val="center"/>
            </w:pPr>
            <w:r w:rsidRPr="001E12A6">
              <w:rPr>
                <w:rFonts w:ascii="GHEA Grapalat" w:hAnsi="GHEA Grapalat"/>
                <w:sz w:val="18"/>
                <w:szCs w:val="18"/>
              </w:rPr>
              <w:t>100%</w:t>
            </w:r>
          </w:p>
        </w:tc>
      </w:tr>
      <w:tr w:rsidR="00697C46" w:rsidRPr="00B138F3" w14:paraId="1C8608F6" w14:textId="77777777" w:rsidTr="00697C46">
        <w:trPr>
          <w:trHeight w:val="404"/>
          <w:jc w:val="center"/>
        </w:trPr>
        <w:tc>
          <w:tcPr>
            <w:tcW w:w="1679" w:type="dxa"/>
            <w:vAlign w:val="center"/>
          </w:tcPr>
          <w:p w14:paraId="64626619" w14:textId="4F7DF22A"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5</w:t>
            </w:r>
          </w:p>
        </w:tc>
        <w:tc>
          <w:tcPr>
            <w:tcW w:w="1999" w:type="dxa"/>
            <w:vAlign w:val="center"/>
          </w:tcPr>
          <w:p w14:paraId="2DF3BF33" w14:textId="44F5541E"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15331151</w:t>
            </w:r>
          </w:p>
        </w:tc>
        <w:tc>
          <w:tcPr>
            <w:tcW w:w="1938" w:type="dxa"/>
          </w:tcPr>
          <w:p w14:paraId="7AFAD380" w14:textId="0BBC98DD" w:rsidR="00697C46" w:rsidRPr="004030EC" w:rsidRDefault="00697C46" w:rsidP="00697C46">
            <w:pPr>
              <w:rPr>
                <w:rFonts w:ascii="GHEA Grapalat" w:hAnsi="GHEA Grapalat"/>
                <w:sz w:val="20"/>
                <w:szCs w:val="20"/>
              </w:rPr>
            </w:pPr>
            <w:r w:rsidRPr="00D97E24">
              <w:t>Фасоль целая</w:t>
            </w:r>
          </w:p>
        </w:tc>
        <w:tc>
          <w:tcPr>
            <w:tcW w:w="936" w:type="dxa"/>
            <w:vAlign w:val="center"/>
          </w:tcPr>
          <w:p w14:paraId="0390DCC0" w14:textId="5D6D0C29"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67715FFB" w14:textId="3B786B85"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037BFCCD" w14:textId="15C1930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469DE511" w14:textId="3E313DFE"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3269978A" w14:textId="02240EB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17E76539"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2322F840"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0F9A801A"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3531188C" w14:textId="3C5478D6" w:rsidR="00697C46" w:rsidRDefault="00697C46" w:rsidP="00697C46">
            <w:pPr>
              <w:widowControl w:val="0"/>
              <w:jc w:val="center"/>
              <w:rPr>
                <w:rFonts w:ascii="GHEA Grapalat" w:hAnsi="GHEA Grapalat" w:cs="Arial"/>
                <w:sz w:val="16"/>
                <w:szCs w:val="16"/>
              </w:rPr>
            </w:pPr>
          </w:p>
        </w:tc>
        <w:tc>
          <w:tcPr>
            <w:tcW w:w="842" w:type="dxa"/>
            <w:vAlign w:val="center"/>
          </w:tcPr>
          <w:p w14:paraId="3787880E" w14:textId="0FAC901A" w:rsidR="00697C46" w:rsidRDefault="00697C46" w:rsidP="00697C46">
            <w:pPr>
              <w:widowControl w:val="0"/>
              <w:jc w:val="center"/>
              <w:rPr>
                <w:rFonts w:ascii="GHEA Grapalat" w:hAnsi="GHEA Grapalat" w:cs="Arial"/>
                <w:sz w:val="16"/>
                <w:szCs w:val="16"/>
              </w:rPr>
            </w:pPr>
          </w:p>
        </w:tc>
        <w:tc>
          <w:tcPr>
            <w:tcW w:w="938" w:type="dxa"/>
            <w:vAlign w:val="center"/>
          </w:tcPr>
          <w:p w14:paraId="657B48B7" w14:textId="6A20DE34" w:rsidR="00697C46" w:rsidRDefault="00697C46" w:rsidP="00697C46">
            <w:pPr>
              <w:widowControl w:val="0"/>
              <w:jc w:val="center"/>
              <w:rPr>
                <w:rFonts w:ascii="GHEA Grapalat" w:hAnsi="GHEA Grapalat" w:cs="Arial"/>
                <w:sz w:val="16"/>
                <w:szCs w:val="16"/>
              </w:rPr>
            </w:pPr>
          </w:p>
        </w:tc>
        <w:tc>
          <w:tcPr>
            <w:tcW w:w="845" w:type="dxa"/>
            <w:vAlign w:val="center"/>
          </w:tcPr>
          <w:p w14:paraId="45A18732" w14:textId="09F969E7" w:rsidR="00697C46" w:rsidRDefault="00697C46" w:rsidP="00697C46">
            <w:pPr>
              <w:widowControl w:val="0"/>
              <w:jc w:val="center"/>
              <w:rPr>
                <w:rFonts w:ascii="GHEA Grapalat" w:hAnsi="GHEA Grapalat" w:cs="Arial"/>
                <w:sz w:val="16"/>
                <w:szCs w:val="16"/>
              </w:rPr>
            </w:pPr>
          </w:p>
        </w:tc>
        <w:tc>
          <w:tcPr>
            <w:tcW w:w="773" w:type="dxa"/>
            <w:vAlign w:val="center"/>
          </w:tcPr>
          <w:p w14:paraId="60CC6686" w14:textId="51AD5B37" w:rsidR="00697C46" w:rsidRDefault="00697C46" w:rsidP="00697C46">
            <w:pPr>
              <w:jc w:val="center"/>
            </w:pPr>
            <w:r w:rsidRPr="001E12A6">
              <w:rPr>
                <w:rFonts w:ascii="GHEA Grapalat" w:hAnsi="GHEA Grapalat"/>
                <w:sz w:val="18"/>
                <w:szCs w:val="18"/>
              </w:rPr>
              <w:t>100%</w:t>
            </w:r>
          </w:p>
        </w:tc>
      </w:tr>
      <w:tr w:rsidR="00697C46" w:rsidRPr="00B138F3" w14:paraId="48D14CE7" w14:textId="77777777" w:rsidTr="00697C46">
        <w:trPr>
          <w:trHeight w:val="404"/>
          <w:jc w:val="center"/>
        </w:trPr>
        <w:tc>
          <w:tcPr>
            <w:tcW w:w="1679" w:type="dxa"/>
            <w:vAlign w:val="center"/>
          </w:tcPr>
          <w:p w14:paraId="5D127685" w14:textId="218821E1"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6</w:t>
            </w:r>
          </w:p>
        </w:tc>
        <w:tc>
          <w:tcPr>
            <w:tcW w:w="1999" w:type="dxa"/>
            <w:vAlign w:val="center"/>
          </w:tcPr>
          <w:p w14:paraId="2859AC27" w14:textId="75DDD129"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03222128</w:t>
            </w:r>
          </w:p>
        </w:tc>
        <w:tc>
          <w:tcPr>
            <w:tcW w:w="1938" w:type="dxa"/>
          </w:tcPr>
          <w:p w14:paraId="132E13DC" w14:textId="7293D58E" w:rsidR="00697C46" w:rsidRPr="004030EC" w:rsidRDefault="00697C46" w:rsidP="00697C46">
            <w:pPr>
              <w:rPr>
                <w:rFonts w:ascii="GHEA Grapalat" w:hAnsi="GHEA Grapalat"/>
                <w:sz w:val="20"/>
                <w:szCs w:val="20"/>
              </w:rPr>
            </w:pPr>
            <w:r w:rsidRPr="00D97E24">
              <w:t>Яблоко</w:t>
            </w:r>
          </w:p>
        </w:tc>
        <w:tc>
          <w:tcPr>
            <w:tcW w:w="936" w:type="dxa"/>
            <w:vAlign w:val="center"/>
          </w:tcPr>
          <w:p w14:paraId="69BCA188" w14:textId="02911D9B"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048DCA9B" w14:textId="142987DF"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4EA25AE0" w14:textId="184E3136"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4585108D" w14:textId="0AC29BC5"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1CD8CE83" w14:textId="66DE7C0D"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44773089"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2B8DD369"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7AF41C3D"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01EC39BD" w14:textId="0049F45D" w:rsidR="00697C46" w:rsidRDefault="00697C46" w:rsidP="00697C46">
            <w:pPr>
              <w:widowControl w:val="0"/>
              <w:jc w:val="center"/>
              <w:rPr>
                <w:rFonts w:ascii="GHEA Grapalat" w:hAnsi="GHEA Grapalat" w:cs="Arial"/>
                <w:sz w:val="16"/>
                <w:szCs w:val="16"/>
              </w:rPr>
            </w:pPr>
          </w:p>
        </w:tc>
        <w:tc>
          <w:tcPr>
            <w:tcW w:w="842" w:type="dxa"/>
            <w:vAlign w:val="center"/>
          </w:tcPr>
          <w:p w14:paraId="5E6FB896" w14:textId="30304E01" w:rsidR="00697C46" w:rsidRDefault="00697C46" w:rsidP="00697C46">
            <w:pPr>
              <w:widowControl w:val="0"/>
              <w:jc w:val="center"/>
              <w:rPr>
                <w:rFonts w:ascii="GHEA Grapalat" w:hAnsi="GHEA Grapalat" w:cs="Arial"/>
                <w:sz w:val="16"/>
                <w:szCs w:val="16"/>
              </w:rPr>
            </w:pPr>
          </w:p>
        </w:tc>
        <w:tc>
          <w:tcPr>
            <w:tcW w:w="938" w:type="dxa"/>
            <w:vAlign w:val="center"/>
          </w:tcPr>
          <w:p w14:paraId="7F0943C8" w14:textId="482D5B60" w:rsidR="00697C46" w:rsidRDefault="00697C46" w:rsidP="00697C46">
            <w:pPr>
              <w:widowControl w:val="0"/>
              <w:jc w:val="center"/>
              <w:rPr>
                <w:rFonts w:ascii="GHEA Grapalat" w:hAnsi="GHEA Grapalat" w:cs="Arial"/>
                <w:sz w:val="16"/>
                <w:szCs w:val="16"/>
              </w:rPr>
            </w:pPr>
          </w:p>
        </w:tc>
        <w:tc>
          <w:tcPr>
            <w:tcW w:w="845" w:type="dxa"/>
            <w:vAlign w:val="center"/>
          </w:tcPr>
          <w:p w14:paraId="217A5914" w14:textId="0F174007" w:rsidR="00697C46" w:rsidRDefault="00697C46" w:rsidP="00697C46">
            <w:pPr>
              <w:widowControl w:val="0"/>
              <w:jc w:val="center"/>
              <w:rPr>
                <w:rFonts w:ascii="GHEA Grapalat" w:hAnsi="GHEA Grapalat" w:cs="Arial"/>
                <w:sz w:val="16"/>
                <w:szCs w:val="16"/>
              </w:rPr>
            </w:pPr>
          </w:p>
        </w:tc>
        <w:tc>
          <w:tcPr>
            <w:tcW w:w="773" w:type="dxa"/>
            <w:vAlign w:val="center"/>
          </w:tcPr>
          <w:p w14:paraId="6DB80CD6" w14:textId="3FA5939D" w:rsidR="00697C46" w:rsidRDefault="00697C46" w:rsidP="00697C46">
            <w:pPr>
              <w:jc w:val="center"/>
            </w:pPr>
            <w:r w:rsidRPr="001E12A6">
              <w:rPr>
                <w:rFonts w:ascii="GHEA Grapalat" w:hAnsi="GHEA Grapalat"/>
                <w:sz w:val="18"/>
                <w:szCs w:val="18"/>
              </w:rPr>
              <w:t>100%</w:t>
            </w:r>
          </w:p>
        </w:tc>
      </w:tr>
      <w:tr w:rsidR="00697C46" w:rsidRPr="00B138F3" w14:paraId="125126B9" w14:textId="77777777" w:rsidTr="00697C46">
        <w:trPr>
          <w:trHeight w:val="404"/>
          <w:jc w:val="center"/>
        </w:trPr>
        <w:tc>
          <w:tcPr>
            <w:tcW w:w="1679" w:type="dxa"/>
            <w:vAlign w:val="center"/>
          </w:tcPr>
          <w:p w14:paraId="208007C5" w14:textId="12AFDCCE"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7</w:t>
            </w:r>
          </w:p>
        </w:tc>
        <w:tc>
          <w:tcPr>
            <w:tcW w:w="1999" w:type="dxa"/>
            <w:vAlign w:val="center"/>
          </w:tcPr>
          <w:p w14:paraId="6AB6DFD7" w14:textId="068BB450"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03221410</w:t>
            </w:r>
          </w:p>
        </w:tc>
        <w:tc>
          <w:tcPr>
            <w:tcW w:w="1938" w:type="dxa"/>
          </w:tcPr>
          <w:p w14:paraId="04B61BB1" w14:textId="5270FB91" w:rsidR="00697C46" w:rsidRPr="004030EC" w:rsidRDefault="00697C46" w:rsidP="00697C46">
            <w:pPr>
              <w:rPr>
                <w:rFonts w:ascii="GHEA Grapalat" w:hAnsi="GHEA Grapalat"/>
                <w:sz w:val="20"/>
                <w:szCs w:val="20"/>
              </w:rPr>
            </w:pPr>
            <w:r w:rsidRPr="00D97E24">
              <w:t>Капуста</w:t>
            </w:r>
          </w:p>
        </w:tc>
        <w:tc>
          <w:tcPr>
            <w:tcW w:w="936" w:type="dxa"/>
            <w:vAlign w:val="center"/>
          </w:tcPr>
          <w:p w14:paraId="59510DF2" w14:textId="4E1CCE8B"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1590E30B" w14:textId="422C8289"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7262E693" w14:textId="4098AC05"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57347D7A" w14:textId="3C0C0506"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13BE96B4" w14:textId="34297C6A"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11A821A7"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7A1FC839"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30513AA1"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3742F926" w14:textId="3696C20E" w:rsidR="00697C46" w:rsidRDefault="00697C46" w:rsidP="00697C46">
            <w:pPr>
              <w:widowControl w:val="0"/>
              <w:jc w:val="center"/>
              <w:rPr>
                <w:rFonts w:ascii="GHEA Grapalat" w:hAnsi="GHEA Grapalat" w:cs="Arial"/>
                <w:sz w:val="16"/>
                <w:szCs w:val="16"/>
              </w:rPr>
            </w:pPr>
          </w:p>
        </w:tc>
        <w:tc>
          <w:tcPr>
            <w:tcW w:w="842" w:type="dxa"/>
            <w:vAlign w:val="center"/>
          </w:tcPr>
          <w:p w14:paraId="1F5CE54C" w14:textId="509F5ADE" w:rsidR="00697C46" w:rsidRDefault="00697C46" w:rsidP="00697C46">
            <w:pPr>
              <w:widowControl w:val="0"/>
              <w:jc w:val="center"/>
              <w:rPr>
                <w:rFonts w:ascii="GHEA Grapalat" w:hAnsi="GHEA Grapalat" w:cs="Arial"/>
                <w:sz w:val="16"/>
                <w:szCs w:val="16"/>
              </w:rPr>
            </w:pPr>
          </w:p>
        </w:tc>
        <w:tc>
          <w:tcPr>
            <w:tcW w:w="938" w:type="dxa"/>
            <w:vAlign w:val="center"/>
          </w:tcPr>
          <w:p w14:paraId="49D55AD1" w14:textId="0C6DD0F1" w:rsidR="00697C46" w:rsidRDefault="00697C46" w:rsidP="00697C46">
            <w:pPr>
              <w:widowControl w:val="0"/>
              <w:jc w:val="center"/>
              <w:rPr>
                <w:rFonts w:ascii="GHEA Grapalat" w:hAnsi="GHEA Grapalat" w:cs="Arial"/>
                <w:sz w:val="16"/>
                <w:szCs w:val="16"/>
              </w:rPr>
            </w:pPr>
          </w:p>
        </w:tc>
        <w:tc>
          <w:tcPr>
            <w:tcW w:w="845" w:type="dxa"/>
            <w:vAlign w:val="center"/>
          </w:tcPr>
          <w:p w14:paraId="1909E556" w14:textId="6BF55C4E" w:rsidR="00697C46" w:rsidRDefault="00697C46" w:rsidP="00697C46">
            <w:pPr>
              <w:widowControl w:val="0"/>
              <w:jc w:val="center"/>
              <w:rPr>
                <w:rFonts w:ascii="GHEA Grapalat" w:hAnsi="GHEA Grapalat" w:cs="Arial"/>
                <w:sz w:val="16"/>
                <w:szCs w:val="16"/>
              </w:rPr>
            </w:pPr>
          </w:p>
        </w:tc>
        <w:tc>
          <w:tcPr>
            <w:tcW w:w="773" w:type="dxa"/>
            <w:vAlign w:val="center"/>
          </w:tcPr>
          <w:p w14:paraId="2BAFCCD1" w14:textId="2604D756" w:rsidR="00697C46" w:rsidRDefault="00697C46" w:rsidP="00697C46">
            <w:pPr>
              <w:jc w:val="center"/>
            </w:pPr>
            <w:r w:rsidRPr="001E12A6">
              <w:rPr>
                <w:rFonts w:ascii="GHEA Grapalat" w:hAnsi="GHEA Grapalat"/>
                <w:sz w:val="18"/>
                <w:szCs w:val="18"/>
              </w:rPr>
              <w:t>100%</w:t>
            </w:r>
          </w:p>
        </w:tc>
      </w:tr>
      <w:tr w:rsidR="00697C46" w:rsidRPr="00B138F3" w14:paraId="13C22955" w14:textId="77777777" w:rsidTr="00697C46">
        <w:trPr>
          <w:trHeight w:val="404"/>
          <w:jc w:val="center"/>
        </w:trPr>
        <w:tc>
          <w:tcPr>
            <w:tcW w:w="1679" w:type="dxa"/>
            <w:vAlign w:val="center"/>
          </w:tcPr>
          <w:p w14:paraId="4E4754E8" w14:textId="041394F4"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8</w:t>
            </w:r>
          </w:p>
        </w:tc>
        <w:tc>
          <w:tcPr>
            <w:tcW w:w="1999" w:type="dxa"/>
            <w:vAlign w:val="center"/>
          </w:tcPr>
          <w:p w14:paraId="21912FFC" w14:textId="3012EC36" w:rsidR="00697C46" w:rsidRPr="00B3789B" w:rsidRDefault="00697C46" w:rsidP="00697C46">
            <w:pPr>
              <w:jc w:val="center"/>
              <w:rPr>
                <w:rFonts w:ascii="GHEA Grapalat" w:hAnsi="GHEA Grapalat"/>
                <w:sz w:val="20"/>
                <w:szCs w:val="20"/>
              </w:rPr>
            </w:pPr>
            <w:r>
              <w:rPr>
                <w:rFonts w:ascii="GHEA Grapalat" w:hAnsi="GHEA Grapalat" w:cs="Calibri"/>
                <w:sz w:val="20"/>
                <w:szCs w:val="20"/>
              </w:rPr>
              <w:t>03221100</w:t>
            </w:r>
          </w:p>
        </w:tc>
        <w:tc>
          <w:tcPr>
            <w:tcW w:w="1938" w:type="dxa"/>
          </w:tcPr>
          <w:p w14:paraId="59EA9902" w14:textId="1CA293EE" w:rsidR="00697C46" w:rsidRPr="004030EC" w:rsidRDefault="00697C46" w:rsidP="00697C46">
            <w:pPr>
              <w:rPr>
                <w:rFonts w:ascii="GHEA Grapalat" w:hAnsi="GHEA Grapalat"/>
                <w:sz w:val="20"/>
                <w:szCs w:val="20"/>
              </w:rPr>
            </w:pPr>
            <w:r w:rsidRPr="00D97E24">
              <w:t>Говядина</w:t>
            </w:r>
          </w:p>
        </w:tc>
        <w:tc>
          <w:tcPr>
            <w:tcW w:w="936" w:type="dxa"/>
            <w:vAlign w:val="center"/>
          </w:tcPr>
          <w:p w14:paraId="17FCBFFD" w14:textId="22C5BBD6"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565E13B7" w14:textId="16C3C00F"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72274645" w14:textId="6EABC594"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67BFA965" w14:textId="4EC7BF9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3ED269EC" w14:textId="600D00CE"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29366198"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264ADC69"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20F679F8"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2AB1E00F" w14:textId="6DE4C496" w:rsidR="00697C46" w:rsidRDefault="00697C46" w:rsidP="00697C46">
            <w:pPr>
              <w:widowControl w:val="0"/>
              <w:jc w:val="center"/>
              <w:rPr>
                <w:rFonts w:ascii="GHEA Grapalat" w:hAnsi="GHEA Grapalat" w:cs="Arial"/>
                <w:sz w:val="16"/>
                <w:szCs w:val="16"/>
              </w:rPr>
            </w:pPr>
          </w:p>
        </w:tc>
        <w:tc>
          <w:tcPr>
            <w:tcW w:w="842" w:type="dxa"/>
            <w:vAlign w:val="center"/>
          </w:tcPr>
          <w:p w14:paraId="04ED6570" w14:textId="7C56A1F4" w:rsidR="00697C46" w:rsidRDefault="00697C46" w:rsidP="00697C46">
            <w:pPr>
              <w:widowControl w:val="0"/>
              <w:jc w:val="center"/>
              <w:rPr>
                <w:rFonts w:ascii="GHEA Grapalat" w:hAnsi="GHEA Grapalat" w:cs="Arial"/>
                <w:sz w:val="16"/>
                <w:szCs w:val="16"/>
              </w:rPr>
            </w:pPr>
          </w:p>
        </w:tc>
        <w:tc>
          <w:tcPr>
            <w:tcW w:w="938" w:type="dxa"/>
            <w:vAlign w:val="center"/>
          </w:tcPr>
          <w:p w14:paraId="22591FD4" w14:textId="22900A66" w:rsidR="00697C46" w:rsidRDefault="00697C46" w:rsidP="00697C46">
            <w:pPr>
              <w:widowControl w:val="0"/>
              <w:jc w:val="center"/>
              <w:rPr>
                <w:rFonts w:ascii="GHEA Grapalat" w:hAnsi="GHEA Grapalat" w:cs="Arial"/>
                <w:sz w:val="16"/>
                <w:szCs w:val="16"/>
              </w:rPr>
            </w:pPr>
          </w:p>
        </w:tc>
        <w:tc>
          <w:tcPr>
            <w:tcW w:w="845" w:type="dxa"/>
            <w:vAlign w:val="center"/>
          </w:tcPr>
          <w:p w14:paraId="5026CCF3" w14:textId="0AEBAF2B" w:rsidR="00697C46" w:rsidRDefault="00697C46" w:rsidP="00697C46">
            <w:pPr>
              <w:widowControl w:val="0"/>
              <w:jc w:val="center"/>
              <w:rPr>
                <w:rFonts w:ascii="GHEA Grapalat" w:hAnsi="GHEA Grapalat" w:cs="Arial"/>
                <w:sz w:val="16"/>
                <w:szCs w:val="16"/>
              </w:rPr>
            </w:pPr>
          </w:p>
        </w:tc>
        <w:tc>
          <w:tcPr>
            <w:tcW w:w="773" w:type="dxa"/>
            <w:vAlign w:val="center"/>
          </w:tcPr>
          <w:p w14:paraId="7B91644F" w14:textId="6D664161" w:rsidR="00697C46" w:rsidRDefault="00697C46" w:rsidP="00697C46">
            <w:pPr>
              <w:jc w:val="center"/>
            </w:pPr>
            <w:r w:rsidRPr="001E12A6">
              <w:rPr>
                <w:rFonts w:ascii="GHEA Grapalat" w:hAnsi="GHEA Grapalat"/>
                <w:sz w:val="18"/>
                <w:szCs w:val="18"/>
              </w:rPr>
              <w:t>100%</w:t>
            </w:r>
          </w:p>
        </w:tc>
      </w:tr>
      <w:tr w:rsidR="00697C46" w:rsidRPr="00B138F3" w14:paraId="6E074189" w14:textId="77777777" w:rsidTr="00697C46">
        <w:trPr>
          <w:trHeight w:val="404"/>
          <w:jc w:val="center"/>
        </w:trPr>
        <w:tc>
          <w:tcPr>
            <w:tcW w:w="1679" w:type="dxa"/>
            <w:vAlign w:val="center"/>
          </w:tcPr>
          <w:p w14:paraId="1AB85475" w14:textId="5B24212F"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9</w:t>
            </w:r>
          </w:p>
        </w:tc>
        <w:tc>
          <w:tcPr>
            <w:tcW w:w="1999" w:type="dxa"/>
            <w:vAlign w:val="center"/>
          </w:tcPr>
          <w:p w14:paraId="2C8CD749" w14:textId="586C151D"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15311100</w:t>
            </w:r>
          </w:p>
        </w:tc>
        <w:tc>
          <w:tcPr>
            <w:tcW w:w="1938" w:type="dxa"/>
          </w:tcPr>
          <w:p w14:paraId="322BC9A3" w14:textId="1F0B752C" w:rsidR="00697C46" w:rsidRPr="004030EC" w:rsidRDefault="00697C46" w:rsidP="00697C46">
            <w:pPr>
              <w:rPr>
                <w:rFonts w:ascii="GHEA Grapalat" w:hAnsi="GHEA Grapalat"/>
                <w:sz w:val="20"/>
                <w:szCs w:val="20"/>
              </w:rPr>
            </w:pPr>
            <w:r w:rsidRPr="00D97E24">
              <w:t>Картофель</w:t>
            </w:r>
          </w:p>
        </w:tc>
        <w:tc>
          <w:tcPr>
            <w:tcW w:w="936" w:type="dxa"/>
            <w:vAlign w:val="center"/>
          </w:tcPr>
          <w:p w14:paraId="54E33BF1" w14:textId="06E72146"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2C7F8290" w14:textId="6BF437CB"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32C0AB60" w14:textId="130D5DE3"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247B4C48" w14:textId="02D779C0"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292A27CC" w14:textId="1F667BA4"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51457515"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70A97467"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2FE38217"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46026AC5" w14:textId="39A20199" w:rsidR="00697C46" w:rsidRDefault="00697C46" w:rsidP="00697C46">
            <w:pPr>
              <w:widowControl w:val="0"/>
              <w:jc w:val="center"/>
              <w:rPr>
                <w:rFonts w:ascii="GHEA Grapalat" w:hAnsi="GHEA Grapalat" w:cs="Arial"/>
                <w:sz w:val="16"/>
                <w:szCs w:val="16"/>
              </w:rPr>
            </w:pPr>
          </w:p>
        </w:tc>
        <w:tc>
          <w:tcPr>
            <w:tcW w:w="842" w:type="dxa"/>
            <w:vAlign w:val="center"/>
          </w:tcPr>
          <w:p w14:paraId="65C6ED2B" w14:textId="17240BD9" w:rsidR="00697C46" w:rsidRDefault="00697C46" w:rsidP="00697C46">
            <w:pPr>
              <w:widowControl w:val="0"/>
              <w:jc w:val="center"/>
              <w:rPr>
                <w:rFonts w:ascii="GHEA Grapalat" w:hAnsi="GHEA Grapalat" w:cs="Arial"/>
                <w:sz w:val="16"/>
                <w:szCs w:val="16"/>
              </w:rPr>
            </w:pPr>
          </w:p>
        </w:tc>
        <w:tc>
          <w:tcPr>
            <w:tcW w:w="938" w:type="dxa"/>
            <w:vAlign w:val="center"/>
          </w:tcPr>
          <w:p w14:paraId="1B857027" w14:textId="5CE73F53" w:rsidR="00697C46" w:rsidRDefault="00697C46" w:rsidP="00697C46">
            <w:pPr>
              <w:widowControl w:val="0"/>
              <w:jc w:val="center"/>
              <w:rPr>
                <w:rFonts w:ascii="GHEA Grapalat" w:hAnsi="GHEA Grapalat" w:cs="Arial"/>
                <w:sz w:val="16"/>
                <w:szCs w:val="16"/>
              </w:rPr>
            </w:pPr>
          </w:p>
        </w:tc>
        <w:tc>
          <w:tcPr>
            <w:tcW w:w="845" w:type="dxa"/>
            <w:vAlign w:val="center"/>
          </w:tcPr>
          <w:p w14:paraId="692C405D" w14:textId="2E753589" w:rsidR="00697C46" w:rsidRDefault="00697C46" w:rsidP="00697C46">
            <w:pPr>
              <w:widowControl w:val="0"/>
              <w:jc w:val="center"/>
              <w:rPr>
                <w:rFonts w:ascii="GHEA Grapalat" w:hAnsi="GHEA Grapalat" w:cs="Arial"/>
                <w:sz w:val="16"/>
                <w:szCs w:val="16"/>
              </w:rPr>
            </w:pPr>
          </w:p>
        </w:tc>
        <w:tc>
          <w:tcPr>
            <w:tcW w:w="773" w:type="dxa"/>
            <w:vAlign w:val="center"/>
          </w:tcPr>
          <w:p w14:paraId="61AE1277" w14:textId="74E98DD6" w:rsidR="00697C46" w:rsidRDefault="00697C46" w:rsidP="00697C46">
            <w:pPr>
              <w:jc w:val="center"/>
            </w:pPr>
            <w:r w:rsidRPr="001E12A6">
              <w:rPr>
                <w:rFonts w:ascii="GHEA Grapalat" w:hAnsi="GHEA Grapalat"/>
                <w:sz w:val="18"/>
                <w:szCs w:val="18"/>
              </w:rPr>
              <w:t>100%</w:t>
            </w:r>
          </w:p>
        </w:tc>
      </w:tr>
      <w:tr w:rsidR="00697C46" w:rsidRPr="00B138F3" w14:paraId="220D1104" w14:textId="77777777" w:rsidTr="00697C46">
        <w:trPr>
          <w:trHeight w:val="404"/>
          <w:jc w:val="center"/>
        </w:trPr>
        <w:tc>
          <w:tcPr>
            <w:tcW w:w="1679" w:type="dxa"/>
            <w:vAlign w:val="center"/>
          </w:tcPr>
          <w:p w14:paraId="276A0A99" w14:textId="7245F2A2"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en-US"/>
              </w:rPr>
              <w:t>10</w:t>
            </w:r>
          </w:p>
        </w:tc>
        <w:tc>
          <w:tcPr>
            <w:tcW w:w="1999" w:type="dxa"/>
            <w:vAlign w:val="center"/>
          </w:tcPr>
          <w:p w14:paraId="2A2563BA" w14:textId="649653D8"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15112150</w:t>
            </w:r>
          </w:p>
        </w:tc>
        <w:tc>
          <w:tcPr>
            <w:tcW w:w="1938" w:type="dxa"/>
          </w:tcPr>
          <w:p w14:paraId="776FAFBB" w14:textId="09B9095E" w:rsidR="00697C46" w:rsidRPr="004030EC" w:rsidRDefault="00697C46" w:rsidP="00697C46">
            <w:pPr>
              <w:rPr>
                <w:rFonts w:ascii="GHEA Grapalat" w:hAnsi="GHEA Grapalat"/>
                <w:sz w:val="20"/>
                <w:szCs w:val="20"/>
              </w:rPr>
            </w:pPr>
            <w:r w:rsidRPr="00D97E24">
              <w:t>Куриная грудка</w:t>
            </w:r>
          </w:p>
        </w:tc>
        <w:tc>
          <w:tcPr>
            <w:tcW w:w="936" w:type="dxa"/>
            <w:vAlign w:val="center"/>
          </w:tcPr>
          <w:p w14:paraId="12B59EFC" w14:textId="3EF343AD"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5CA0DB5F" w14:textId="15782449"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220CC3B3" w14:textId="3D14AF3B"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5EBC6AFD" w14:textId="5D933270"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7D615841" w14:textId="7302E1E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1A83A87B"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47E33BB1"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7375DA4D"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0B44B67C" w14:textId="50A063DB" w:rsidR="00697C46" w:rsidRDefault="00697C46" w:rsidP="00697C46">
            <w:pPr>
              <w:widowControl w:val="0"/>
              <w:jc w:val="center"/>
              <w:rPr>
                <w:rFonts w:ascii="GHEA Grapalat" w:hAnsi="GHEA Grapalat" w:cs="Arial"/>
                <w:sz w:val="16"/>
                <w:szCs w:val="16"/>
              </w:rPr>
            </w:pPr>
          </w:p>
        </w:tc>
        <w:tc>
          <w:tcPr>
            <w:tcW w:w="842" w:type="dxa"/>
            <w:vAlign w:val="center"/>
          </w:tcPr>
          <w:p w14:paraId="661965EC" w14:textId="3423B0C9" w:rsidR="00697C46" w:rsidRDefault="00697C46" w:rsidP="00697C46">
            <w:pPr>
              <w:widowControl w:val="0"/>
              <w:jc w:val="center"/>
              <w:rPr>
                <w:rFonts w:ascii="GHEA Grapalat" w:hAnsi="GHEA Grapalat" w:cs="Arial"/>
                <w:sz w:val="16"/>
                <w:szCs w:val="16"/>
              </w:rPr>
            </w:pPr>
          </w:p>
        </w:tc>
        <w:tc>
          <w:tcPr>
            <w:tcW w:w="938" w:type="dxa"/>
            <w:vAlign w:val="center"/>
          </w:tcPr>
          <w:p w14:paraId="7767F562" w14:textId="5841DBE5" w:rsidR="00697C46" w:rsidRDefault="00697C46" w:rsidP="00697C46">
            <w:pPr>
              <w:widowControl w:val="0"/>
              <w:jc w:val="center"/>
              <w:rPr>
                <w:rFonts w:ascii="GHEA Grapalat" w:hAnsi="GHEA Grapalat" w:cs="Arial"/>
                <w:sz w:val="16"/>
                <w:szCs w:val="16"/>
              </w:rPr>
            </w:pPr>
          </w:p>
        </w:tc>
        <w:tc>
          <w:tcPr>
            <w:tcW w:w="845" w:type="dxa"/>
            <w:vAlign w:val="center"/>
          </w:tcPr>
          <w:p w14:paraId="6A3DAAF5" w14:textId="719DC7F7" w:rsidR="00697C46" w:rsidRDefault="00697C46" w:rsidP="00697C46">
            <w:pPr>
              <w:widowControl w:val="0"/>
              <w:jc w:val="center"/>
              <w:rPr>
                <w:rFonts w:ascii="GHEA Grapalat" w:hAnsi="GHEA Grapalat" w:cs="Arial"/>
                <w:sz w:val="16"/>
                <w:szCs w:val="16"/>
              </w:rPr>
            </w:pPr>
          </w:p>
        </w:tc>
        <w:tc>
          <w:tcPr>
            <w:tcW w:w="773" w:type="dxa"/>
            <w:vAlign w:val="center"/>
          </w:tcPr>
          <w:p w14:paraId="5AD46AAB" w14:textId="102474D2" w:rsidR="00697C46" w:rsidRDefault="00697C46" w:rsidP="00697C46">
            <w:pPr>
              <w:jc w:val="center"/>
            </w:pPr>
            <w:r w:rsidRPr="001E12A6">
              <w:rPr>
                <w:rFonts w:ascii="GHEA Grapalat" w:hAnsi="GHEA Grapalat"/>
                <w:sz w:val="18"/>
                <w:szCs w:val="18"/>
              </w:rPr>
              <w:t>100%</w:t>
            </w:r>
          </w:p>
        </w:tc>
      </w:tr>
      <w:tr w:rsidR="00697C46" w:rsidRPr="00B138F3" w14:paraId="66CC89A1" w14:textId="77777777" w:rsidTr="00697C46">
        <w:trPr>
          <w:trHeight w:val="404"/>
          <w:jc w:val="center"/>
        </w:trPr>
        <w:tc>
          <w:tcPr>
            <w:tcW w:w="1679" w:type="dxa"/>
            <w:vAlign w:val="center"/>
          </w:tcPr>
          <w:p w14:paraId="6A5299B2" w14:textId="628EC2B3"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1</w:t>
            </w:r>
          </w:p>
        </w:tc>
        <w:tc>
          <w:tcPr>
            <w:tcW w:w="1999" w:type="dxa"/>
            <w:vAlign w:val="center"/>
          </w:tcPr>
          <w:p w14:paraId="7DDF3A4C" w14:textId="13328ABA"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15811100</w:t>
            </w:r>
          </w:p>
        </w:tc>
        <w:tc>
          <w:tcPr>
            <w:tcW w:w="1938" w:type="dxa"/>
          </w:tcPr>
          <w:p w14:paraId="77CC6061" w14:textId="48902AC9" w:rsidR="00697C46" w:rsidRPr="004030EC" w:rsidRDefault="00697C46" w:rsidP="00697C46">
            <w:pPr>
              <w:rPr>
                <w:rFonts w:ascii="GHEA Grapalat" w:hAnsi="GHEA Grapalat"/>
                <w:sz w:val="20"/>
                <w:szCs w:val="20"/>
              </w:rPr>
            </w:pPr>
            <w:r w:rsidRPr="00D97E24">
              <w:t>Хлеб</w:t>
            </w:r>
          </w:p>
        </w:tc>
        <w:tc>
          <w:tcPr>
            <w:tcW w:w="936" w:type="dxa"/>
            <w:vAlign w:val="center"/>
          </w:tcPr>
          <w:p w14:paraId="769A634B" w14:textId="61A26378"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1BE03068" w14:textId="2DCEE1DD"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02ADB883" w14:textId="74BBAB0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5D8C2BF1" w14:textId="5E9C4FC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657E98CA" w14:textId="2DAC8BD6"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44B85EDD"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701C2A2F"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038B4E7B"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124E6C79" w14:textId="4F7D59B9" w:rsidR="00697C46" w:rsidRDefault="00697C46" w:rsidP="00697C46">
            <w:pPr>
              <w:widowControl w:val="0"/>
              <w:jc w:val="center"/>
              <w:rPr>
                <w:rFonts w:ascii="GHEA Grapalat" w:hAnsi="GHEA Grapalat" w:cs="Arial"/>
                <w:sz w:val="16"/>
                <w:szCs w:val="16"/>
              </w:rPr>
            </w:pPr>
          </w:p>
        </w:tc>
        <w:tc>
          <w:tcPr>
            <w:tcW w:w="842" w:type="dxa"/>
            <w:vAlign w:val="center"/>
          </w:tcPr>
          <w:p w14:paraId="65A422BD" w14:textId="16E7E4E7" w:rsidR="00697C46" w:rsidRDefault="00697C46" w:rsidP="00697C46">
            <w:pPr>
              <w:widowControl w:val="0"/>
              <w:jc w:val="center"/>
              <w:rPr>
                <w:rFonts w:ascii="GHEA Grapalat" w:hAnsi="GHEA Grapalat" w:cs="Arial"/>
                <w:sz w:val="16"/>
                <w:szCs w:val="16"/>
              </w:rPr>
            </w:pPr>
          </w:p>
        </w:tc>
        <w:tc>
          <w:tcPr>
            <w:tcW w:w="938" w:type="dxa"/>
            <w:vAlign w:val="center"/>
          </w:tcPr>
          <w:p w14:paraId="64D5A31F" w14:textId="59452B76" w:rsidR="00697C46" w:rsidRDefault="00697C46" w:rsidP="00697C46">
            <w:pPr>
              <w:widowControl w:val="0"/>
              <w:jc w:val="center"/>
              <w:rPr>
                <w:rFonts w:ascii="GHEA Grapalat" w:hAnsi="GHEA Grapalat" w:cs="Arial"/>
                <w:sz w:val="16"/>
                <w:szCs w:val="16"/>
              </w:rPr>
            </w:pPr>
          </w:p>
        </w:tc>
        <w:tc>
          <w:tcPr>
            <w:tcW w:w="845" w:type="dxa"/>
            <w:vAlign w:val="center"/>
          </w:tcPr>
          <w:p w14:paraId="72DFBCC4" w14:textId="4DA13AE3" w:rsidR="00697C46" w:rsidRDefault="00697C46" w:rsidP="00697C46">
            <w:pPr>
              <w:widowControl w:val="0"/>
              <w:jc w:val="center"/>
              <w:rPr>
                <w:rFonts w:ascii="GHEA Grapalat" w:hAnsi="GHEA Grapalat" w:cs="Arial"/>
                <w:sz w:val="16"/>
                <w:szCs w:val="16"/>
              </w:rPr>
            </w:pPr>
          </w:p>
        </w:tc>
        <w:tc>
          <w:tcPr>
            <w:tcW w:w="773" w:type="dxa"/>
            <w:vAlign w:val="center"/>
          </w:tcPr>
          <w:p w14:paraId="0C59A99C" w14:textId="33223EFF" w:rsidR="00697C46" w:rsidRDefault="00697C46" w:rsidP="00697C46">
            <w:pPr>
              <w:jc w:val="center"/>
            </w:pPr>
            <w:r w:rsidRPr="001E12A6">
              <w:rPr>
                <w:rFonts w:ascii="GHEA Grapalat" w:hAnsi="GHEA Grapalat"/>
                <w:sz w:val="18"/>
                <w:szCs w:val="18"/>
              </w:rPr>
              <w:t>100%</w:t>
            </w:r>
          </w:p>
        </w:tc>
      </w:tr>
      <w:tr w:rsidR="00697C46" w:rsidRPr="00B138F3" w14:paraId="433C15B7" w14:textId="77777777" w:rsidTr="00697C46">
        <w:trPr>
          <w:trHeight w:val="404"/>
          <w:jc w:val="center"/>
        </w:trPr>
        <w:tc>
          <w:tcPr>
            <w:tcW w:w="1679" w:type="dxa"/>
            <w:vAlign w:val="center"/>
          </w:tcPr>
          <w:p w14:paraId="4FC8DC06" w14:textId="17E40612"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2</w:t>
            </w:r>
          </w:p>
        </w:tc>
        <w:tc>
          <w:tcPr>
            <w:tcW w:w="1999" w:type="dxa"/>
            <w:vAlign w:val="center"/>
          </w:tcPr>
          <w:p w14:paraId="67ADB9A7" w14:textId="59C94107"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15616000</w:t>
            </w:r>
          </w:p>
        </w:tc>
        <w:tc>
          <w:tcPr>
            <w:tcW w:w="1938" w:type="dxa"/>
          </w:tcPr>
          <w:p w14:paraId="0EB835F4" w14:textId="3646D741" w:rsidR="00697C46" w:rsidRPr="004030EC" w:rsidRDefault="00697C46" w:rsidP="00697C46">
            <w:pPr>
              <w:rPr>
                <w:rFonts w:ascii="GHEA Grapalat" w:hAnsi="GHEA Grapalat"/>
                <w:sz w:val="20"/>
                <w:szCs w:val="20"/>
              </w:rPr>
            </w:pPr>
            <w:r w:rsidRPr="00D97E24">
              <w:t>Гречка</w:t>
            </w:r>
          </w:p>
        </w:tc>
        <w:tc>
          <w:tcPr>
            <w:tcW w:w="936" w:type="dxa"/>
            <w:vAlign w:val="center"/>
          </w:tcPr>
          <w:p w14:paraId="4BFA95E6" w14:textId="43D79E0B"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67558499" w14:textId="41D6EAEE"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56CCDEF0" w14:textId="6CFF8B9E"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0C91729C" w14:textId="229C2077"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42E680D8" w14:textId="5A9636A4"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1FE9C4D3"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66308AC6"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6F48A9A4"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51A0DF01" w14:textId="4FBB215F" w:rsidR="00697C46" w:rsidRDefault="00697C46" w:rsidP="00697C46">
            <w:pPr>
              <w:widowControl w:val="0"/>
              <w:jc w:val="center"/>
              <w:rPr>
                <w:rFonts w:ascii="GHEA Grapalat" w:hAnsi="GHEA Grapalat" w:cs="Arial"/>
                <w:sz w:val="16"/>
                <w:szCs w:val="16"/>
              </w:rPr>
            </w:pPr>
          </w:p>
        </w:tc>
        <w:tc>
          <w:tcPr>
            <w:tcW w:w="842" w:type="dxa"/>
            <w:vAlign w:val="center"/>
          </w:tcPr>
          <w:p w14:paraId="23980EE5" w14:textId="58FC13A6" w:rsidR="00697C46" w:rsidRDefault="00697C46" w:rsidP="00697C46">
            <w:pPr>
              <w:widowControl w:val="0"/>
              <w:jc w:val="center"/>
              <w:rPr>
                <w:rFonts w:ascii="GHEA Grapalat" w:hAnsi="GHEA Grapalat" w:cs="Arial"/>
                <w:sz w:val="16"/>
                <w:szCs w:val="16"/>
              </w:rPr>
            </w:pPr>
          </w:p>
        </w:tc>
        <w:tc>
          <w:tcPr>
            <w:tcW w:w="938" w:type="dxa"/>
            <w:vAlign w:val="center"/>
          </w:tcPr>
          <w:p w14:paraId="1B801F64" w14:textId="598AB4D9" w:rsidR="00697C46" w:rsidRDefault="00697C46" w:rsidP="00697C46">
            <w:pPr>
              <w:widowControl w:val="0"/>
              <w:jc w:val="center"/>
              <w:rPr>
                <w:rFonts w:ascii="GHEA Grapalat" w:hAnsi="GHEA Grapalat" w:cs="Arial"/>
                <w:sz w:val="16"/>
                <w:szCs w:val="16"/>
              </w:rPr>
            </w:pPr>
          </w:p>
        </w:tc>
        <w:tc>
          <w:tcPr>
            <w:tcW w:w="845" w:type="dxa"/>
            <w:vAlign w:val="center"/>
          </w:tcPr>
          <w:p w14:paraId="1D40FBA6" w14:textId="3948D81A" w:rsidR="00697C46" w:rsidRDefault="00697C46" w:rsidP="00697C46">
            <w:pPr>
              <w:widowControl w:val="0"/>
              <w:jc w:val="center"/>
              <w:rPr>
                <w:rFonts w:ascii="GHEA Grapalat" w:hAnsi="GHEA Grapalat" w:cs="Arial"/>
                <w:sz w:val="16"/>
                <w:szCs w:val="16"/>
              </w:rPr>
            </w:pPr>
          </w:p>
        </w:tc>
        <w:tc>
          <w:tcPr>
            <w:tcW w:w="773" w:type="dxa"/>
            <w:vAlign w:val="center"/>
          </w:tcPr>
          <w:p w14:paraId="6102CB3F" w14:textId="54ACAEA6" w:rsidR="00697C46" w:rsidRDefault="00697C46" w:rsidP="00697C46">
            <w:pPr>
              <w:jc w:val="center"/>
            </w:pPr>
            <w:r w:rsidRPr="001E12A6">
              <w:rPr>
                <w:rFonts w:ascii="GHEA Grapalat" w:hAnsi="GHEA Grapalat"/>
                <w:sz w:val="18"/>
                <w:szCs w:val="18"/>
              </w:rPr>
              <w:t>100%</w:t>
            </w:r>
          </w:p>
        </w:tc>
      </w:tr>
      <w:tr w:rsidR="00697C46" w:rsidRPr="00B138F3" w14:paraId="07DF0757" w14:textId="77777777" w:rsidTr="00697C46">
        <w:trPr>
          <w:trHeight w:val="404"/>
          <w:jc w:val="center"/>
        </w:trPr>
        <w:tc>
          <w:tcPr>
            <w:tcW w:w="1679" w:type="dxa"/>
            <w:vAlign w:val="center"/>
          </w:tcPr>
          <w:p w14:paraId="7319E18C" w14:textId="21672EAF"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3</w:t>
            </w:r>
          </w:p>
        </w:tc>
        <w:tc>
          <w:tcPr>
            <w:tcW w:w="1999" w:type="dxa"/>
            <w:vAlign w:val="center"/>
          </w:tcPr>
          <w:p w14:paraId="42EEB06B" w14:textId="12AED3E1" w:rsidR="00697C46" w:rsidRPr="00B3789B" w:rsidRDefault="00697C46" w:rsidP="00697C46">
            <w:pPr>
              <w:jc w:val="center"/>
              <w:rPr>
                <w:rFonts w:ascii="GHEA Grapalat" w:hAnsi="GHEA Grapalat"/>
                <w:sz w:val="20"/>
                <w:szCs w:val="20"/>
              </w:rPr>
            </w:pPr>
            <w:r>
              <w:rPr>
                <w:rFonts w:ascii="GHEA Grapalat" w:hAnsi="GHEA Grapalat" w:cs="Calibri"/>
                <w:sz w:val="20"/>
                <w:szCs w:val="20"/>
              </w:rPr>
              <w:t>03142510</w:t>
            </w:r>
          </w:p>
        </w:tc>
        <w:tc>
          <w:tcPr>
            <w:tcW w:w="1938" w:type="dxa"/>
          </w:tcPr>
          <w:p w14:paraId="59F2DCC0" w14:textId="12AEEE74" w:rsidR="00697C46" w:rsidRPr="004030EC" w:rsidRDefault="00697C46" w:rsidP="00697C46">
            <w:pPr>
              <w:rPr>
                <w:rFonts w:ascii="GHEA Grapalat" w:hAnsi="GHEA Grapalat"/>
                <w:sz w:val="20"/>
                <w:szCs w:val="20"/>
              </w:rPr>
            </w:pPr>
            <w:r w:rsidRPr="00D97E24">
              <w:t>Яйца</w:t>
            </w:r>
          </w:p>
        </w:tc>
        <w:tc>
          <w:tcPr>
            <w:tcW w:w="936" w:type="dxa"/>
            <w:vAlign w:val="center"/>
          </w:tcPr>
          <w:p w14:paraId="550B9075" w14:textId="7FB502F2"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37B1C91F" w14:textId="5E3F0CA7"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3A7D8454" w14:textId="33D53D8F"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7C4A4ABA" w14:textId="16A75717"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4921B4F6" w14:textId="2CC4D36A"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2D2810B8"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75162407"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6D7121CB"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282A4F53" w14:textId="15EF5CFB" w:rsidR="00697C46" w:rsidRDefault="00697C46" w:rsidP="00697C46">
            <w:pPr>
              <w:widowControl w:val="0"/>
              <w:jc w:val="center"/>
              <w:rPr>
                <w:rFonts w:ascii="GHEA Grapalat" w:hAnsi="GHEA Grapalat" w:cs="Arial"/>
                <w:sz w:val="16"/>
                <w:szCs w:val="16"/>
              </w:rPr>
            </w:pPr>
          </w:p>
        </w:tc>
        <w:tc>
          <w:tcPr>
            <w:tcW w:w="842" w:type="dxa"/>
            <w:vAlign w:val="center"/>
          </w:tcPr>
          <w:p w14:paraId="7A31F040" w14:textId="1ACECA00" w:rsidR="00697C46" w:rsidRDefault="00697C46" w:rsidP="00697C46">
            <w:pPr>
              <w:widowControl w:val="0"/>
              <w:jc w:val="center"/>
              <w:rPr>
                <w:rFonts w:ascii="GHEA Grapalat" w:hAnsi="GHEA Grapalat" w:cs="Arial"/>
                <w:sz w:val="16"/>
                <w:szCs w:val="16"/>
              </w:rPr>
            </w:pPr>
          </w:p>
        </w:tc>
        <w:tc>
          <w:tcPr>
            <w:tcW w:w="938" w:type="dxa"/>
            <w:vAlign w:val="center"/>
          </w:tcPr>
          <w:p w14:paraId="68DAC3EE" w14:textId="0A281A0D" w:rsidR="00697C46" w:rsidRDefault="00697C46" w:rsidP="00697C46">
            <w:pPr>
              <w:widowControl w:val="0"/>
              <w:jc w:val="center"/>
              <w:rPr>
                <w:rFonts w:ascii="GHEA Grapalat" w:hAnsi="GHEA Grapalat" w:cs="Arial"/>
                <w:sz w:val="16"/>
                <w:szCs w:val="16"/>
              </w:rPr>
            </w:pPr>
          </w:p>
        </w:tc>
        <w:tc>
          <w:tcPr>
            <w:tcW w:w="845" w:type="dxa"/>
            <w:vAlign w:val="center"/>
          </w:tcPr>
          <w:p w14:paraId="2B9B64E4" w14:textId="3F7C131B" w:rsidR="00697C46" w:rsidRDefault="00697C46" w:rsidP="00697C46">
            <w:pPr>
              <w:widowControl w:val="0"/>
              <w:jc w:val="center"/>
              <w:rPr>
                <w:rFonts w:ascii="GHEA Grapalat" w:hAnsi="GHEA Grapalat" w:cs="Arial"/>
                <w:sz w:val="16"/>
                <w:szCs w:val="16"/>
              </w:rPr>
            </w:pPr>
          </w:p>
        </w:tc>
        <w:tc>
          <w:tcPr>
            <w:tcW w:w="773" w:type="dxa"/>
            <w:vAlign w:val="center"/>
          </w:tcPr>
          <w:p w14:paraId="037A5A18" w14:textId="0E7A135B" w:rsidR="00697C46" w:rsidRDefault="00697C46" w:rsidP="00697C46">
            <w:pPr>
              <w:jc w:val="center"/>
            </w:pPr>
            <w:r w:rsidRPr="001E12A6">
              <w:rPr>
                <w:rFonts w:ascii="GHEA Grapalat" w:hAnsi="GHEA Grapalat"/>
                <w:sz w:val="18"/>
                <w:szCs w:val="18"/>
              </w:rPr>
              <w:t>100%</w:t>
            </w:r>
          </w:p>
        </w:tc>
      </w:tr>
      <w:tr w:rsidR="00697C46" w:rsidRPr="00B138F3" w14:paraId="57CEABA9" w14:textId="77777777" w:rsidTr="00697C46">
        <w:trPr>
          <w:trHeight w:val="404"/>
          <w:jc w:val="center"/>
        </w:trPr>
        <w:tc>
          <w:tcPr>
            <w:tcW w:w="1679" w:type="dxa"/>
            <w:vAlign w:val="center"/>
          </w:tcPr>
          <w:p w14:paraId="12294610" w14:textId="4EA6A4ED" w:rsidR="00697C46" w:rsidRPr="00DD2F5B"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4</w:t>
            </w:r>
          </w:p>
        </w:tc>
        <w:tc>
          <w:tcPr>
            <w:tcW w:w="1999" w:type="dxa"/>
            <w:vAlign w:val="center"/>
          </w:tcPr>
          <w:p w14:paraId="547182CB" w14:textId="0ACD0369"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15851100</w:t>
            </w:r>
          </w:p>
        </w:tc>
        <w:tc>
          <w:tcPr>
            <w:tcW w:w="1938" w:type="dxa"/>
          </w:tcPr>
          <w:p w14:paraId="21B37B51" w14:textId="7CC3643C" w:rsidR="00697C46" w:rsidRPr="004030EC" w:rsidRDefault="00697C46" w:rsidP="00697C46">
            <w:pPr>
              <w:rPr>
                <w:rFonts w:ascii="GHEA Grapalat" w:hAnsi="GHEA Grapalat"/>
                <w:sz w:val="20"/>
                <w:szCs w:val="20"/>
              </w:rPr>
            </w:pPr>
            <w:r w:rsidRPr="00D97E24">
              <w:t>Макароны</w:t>
            </w:r>
          </w:p>
        </w:tc>
        <w:tc>
          <w:tcPr>
            <w:tcW w:w="936" w:type="dxa"/>
            <w:vAlign w:val="center"/>
          </w:tcPr>
          <w:p w14:paraId="7D8E9688" w14:textId="7C453ECE"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6231E3E1" w14:textId="0787603F"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2F000DF9" w14:textId="6F840AA7"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3024DE21" w14:textId="3799AA98"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116A5535" w14:textId="1D3261DD"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37539517"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1C8B6E19"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2C0B6749"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4C8629D2" w14:textId="30E10A31" w:rsidR="00697C46" w:rsidRDefault="00697C46" w:rsidP="00697C46">
            <w:pPr>
              <w:widowControl w:val="0"/>
              <w:jc w:val="center"/>
              <w:rPr>
                <w:rFonts w:ascii="GHEA Grapalat" w:hAnsi="GHEA Grapalat" w:cs="Arial"/>
                <w:sz w:val="16"/>
                <w:szCs w:val="16"/>
              </w:rPr>
            </w:pPr>
          </w:p>
        </w:tc>
        <w:tc>
          <w:tcPr>
            <w:tcW w:w="842" w:type="dxa"/>
            <w:vAlign w:val="center"/>
          </w:tcPr>
          <w:p w14:paraId="51FF3002" w14:textId="4450C867" w:rsidR="00697C46" w:rsidRDefault="00697C46" w:rsidP="00697C46">
            <w:pPr>
              <w:widowControl w:val="0"/>
              <w:jc w:val="center"/>
              <w:rPr>
                <w:rFonts w:ascii="GHEA Grapalat" w:hAnsi="GHEA Grapalat" w:cs="Arial"/>
                <w:sz w:val="16"/>
                <w:szCs w:val="16"/>
              </w:rPr>
            </w:pPr>
          </w:p>
        </w:tc>
        <w:tc>
          <w:tcPr>
            <w:tcW w:w="938" w:type="dxa"/>
            <w:vAlign w:val="center"/>
          </w:tcPr>
          <w:p w14:paraId="45E1AAF2" w14:textId="6A24DFA6" w:rsidR="00697C46" w:rsidRDefault="00697C46" w:rsidP="00697C46">
            <w:pPr>
              <w:widowControl w:val="0"/>
              <w:jc w:val="center"/>
              <w:rPr>
                <w:rFonts w:ascii="GHEA Grapalat" w:hAnsi="GHEA Grapalat" w:cs="Arial"/>
                <w:sz w:val="16"/>
                <w:szCs w:val="16"/>
              </w:rPr>
            </w:pPr>
          </w:p>
        </w:tc>
        <w:tc>
          <w:tcPr>
            <w:tcW w:w="845" w:type="dxa"/>
            <w:vAlign w:val="center"/>
          </w:tcPr>
          <w:p w14:paraId="7D67E72B" w14:textId="23A4C10B" w:rsidR="00697C46" w:rsidRDefault="00697C46" w:rsidP="00697C46">
            <w:pPr>
              <w:widowControl w:val="0"/>
              <w:jc w:val="center"/>
              <w:rPr>
                <w:rFonts w:ascii="GHEA Grapalat" w:hAnsi="GHEA Grapalat" w:cs="Arial"/>
                <w:sz w:val="16"/>
                <w:szCs w:val="16"/>
              </w:rPr>
            </w:pPr>
          </w:p>
        </w:tc>
        <w:tc>
          <w:tcPr>
            <w:tcW w:w="773" w:type="dxa"/>
            <w:vAlign w:val="center"/>
          </w:tcPr>
          <w:p w14:paraId="161C53FC" w14:textId="2FB9E23E" w:rsidR="00697C46" w:rsidRDefault="00697C46" w:rsidP="00697C46">
            <w:pPr>
              <w:jc w:val="center"/>
            </w:pPr>
            <w:r w:rsidRPr="001E12A6">
              <w:rPr>
                <w:rFonts w:ascii="GHEA Grapalat" w:hAnsi="GHEA Grapalat"/>
                <w:sz w:val="18"/>
                <w:szCs w:val="18"/>
              </w:rPr>
              <w:t>100%</w:t>
            </w:r>
          </w:p>
        </w:tc>
      </w:tr>
      <w:tr w:rsidR="00697C46" w:rsidRPr="00B138F3" w14:paraId="2F624903" w14:textId="77777777" w:rsidTr="00697C46">
        <w:trPr>
          <w:trHeight w:val="404"/>
          <w:jc w:val="center"/>
        </w:trPr>
        <w:tc>
          <w:tcPr>
            <w:tcW w:w="1679" w:type="dxa"/>
            <w:vAlign w:val="center"/>
          </w:tcPr>
          <w:p w14:paraId="2E9C4651" w14:textId="05A89672" w:rsidR="00697C46"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5</w:t>
            </w:r>
          </w:p>
        </w:tc>
        <w:tc>
          <w:tcPr>
            <w:tcW w:w="1999" w:type="dxa"/>
            <w:vAlign w:val="center"/>
          </w:tcPr>
          <w:p w14:paraId="3C4255B0" w14:textId="4312718D"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15331154</w:t>
            </w:r>
          </w:p>
        </w:tc>
        <w:tc>
          <w:tcPr>
            <w:tcW w:w="1938" w:type="dxa"/>
          </w:tcPr>
          <w:p w14:paraId="57DE069F" w14:textId="18311594" w:rsidR="00697C46" w:rsidRPr="004030EC" w:rsidRDefault="00697C46" w:rsidP="00697C46">
            <w:pPr>
              <w:rPr>
                <w:rFonts w:ascii="GHEA Grapalat" w:hAnsi="GHEA Grapalat"/>
                <w:sz w:val="20"/>
                <w:szCs w:val="20"/>
              </w:rPr>
            </w:pPr>
            <w:r w:rsidRPr="00D97E24">
              <w:t>Горох</w:t>
            </w:r>
          </w:p>
        </w:tc>
        <w:tc>
          <w:tcPr>
            <w:tcW w:w="936" w:type="dxa"/>
            <w:vAlign w:val="center"/>
          </w:tcPr>
          <w:p w14:paraId="7BB0D8C0" w14:textId="09291FDF"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4A783988" w14:textId="09B87319"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0143F2F2" w14:textId="04244BB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26CBEDE8" w14:textId="7F78955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78729567" w14:textId="50056AB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5EDA77A1"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7E2C5099"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051CFA1E"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43B4002E" w14:textId="7ADAE489" w:rsidR="00697C46" w:rsidRDefault="00697C46" w:rsidP="00697C46">
            <w:pPr>
              <w:widowControl w:val="0"/>
              <w:jc w:val="center"/>
              <w:rPr>
                <w:rFonts w:ascii="GHEA Grapalat" w:hAnsi="GHEA Grapalat" w:cs="Arial"/>
                <w:sz w:val="16"/>
                <w:szCs w:val="16"/>
              </w:rPr>
            </w:pPr>
          </w:p>
        </w:tc>
        <w:tc>
          <w:tcPr>
            <w:tcW w:w="842" w:type="dxa"/>
            <w:vAlign w:val="center"/>
          </w:tcPr>
          <w:p w14:paraId="6B77AFC9" w14:textId="3A7E4C9D" w:rsidR="00697C46" w:rsidRDefault="00697C46" w:rsidP="00697C46">
            <w:pPr>
              <w:widowControl w:val="0"/>
              <w:jc w:val="center"/>
              <w:rPr>
                <w:rFonts w:ascii="GHEA Grapalat" w:hAnsi="GHEA Grapalat" w:cs="Arial"/>
                <w:sz w:val="16"/>
                <w:szCs w:val="16"/>
              </w:rPr>
            </w:pPr>
          </w:p>
        </w:tc>
        <w:tc>
          <w:tcPr>
            <w:tcW w:w="938" w:type="dxa"/>
            <w:vAlign w:val="center"/>
          </w:tcPr>
          <w:p w14:paraId="699FB25F" w14:textId="1A4DEBCB" w:rsidR="00697C46" w:rsidRDefault="00697C46" w:rsidP="00697C46">
            <w:pPr>
              <w:widowControl w:val="0"/>
              <w:jc w:val="center"/>
              <w:rPr>
                <w:rFonts w:ascii="GHEA Grapalat" w:hAnsi="GHEA Grapalat" w:cs="Arial"/>
                <w:sz w:val="16"/>
                <w:szCs w:val="16"/>
              </w:rPr>
            </w:pPr>
          </w:p>
        </w:tc>
        <w:tc>
          <w:tcPr>
            <w:tcW w:w="845" w:type="dxa"/>
            <w:vAlign w:val="center"/>
          </w:tcPr>
          <w:p w14:paraId="2E8AC632" w14:textId="3A5B8C89" w:rsidR="00697C46" w:rsidRDefault="00697C46" w:rsidP="00697C46">
            <w:pPr>
              <w:widowControl w:val="0"/>
              <w:jc w:val="center"/>
              <w:rPr>
                <w:rFonts w:ascii="GHEA Grapalat" w:hAnsi="GHEA Grapalat" w:cs="Arial"/>
                <w:sz w:val="16"/>
                <w:szCs w:val="16"/>
              </w:rPr>
            </w:pPr>
          </w:p>
        </w:tc>
        <w:tc>
          <w:tcPr>
            <w:tcW w:w="773" w:type="dxa"/>
            <w:vAlign w:val="center"/>
          </w:tcPr>
          <w:p w14:paraId="1CE24448" w14:textId="43EABDBF" w:rsidR="00697C46" w:rsidRDefault="00697C46" w:rsidP="00697C46">
            <w:pPr>
              <w:jc w:val="center"/>
            </w:pPr>
            <w:r w:rsidRPr="001E12A6">
              <w:rPr>
                <w:rFonts w:ascii="GHEA Grapalat" w:hAnsi="GHEA Grapalat"/>
                <w:sz w:val="18"/>
                <w:szCs w:val="18"/>
              </w:rPr>
              <w:t>100%</w:t>
            </w:r>
          </w:p>
        </w:tc>
      </w:tr>
      <w:tr w:rsidR="00697C46" w:rsidRPr="00B138F3" w14:paraId="51B69CF0" w14:textId="77777777" w:rsidTr="00697C46">
        <w:trPr>
          <w:trHeight w:val="404"/>
          <w:jc w:val="center"/>
        </w:trPr>
        <w:tc>
          <w:tcPr>
            <w:tcW w:w="1679" w:type="dxa"/>
            <w:vAlign w:val="center"/>
          </w:tcPr>
          <w:p w14:paraId="6897BD2C" w14:textId="0A1B573C" w:rsidR="00697C46"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6</w:t>
            </w:r>
          </w:p>
        </w:tc>
        <w:tc>
          <w:tcPr>
            <w:tcW w:w="1999" w:type="dxa"/>
            <w:vAlign w:val="center"/>
          </w:tcPr>
          <w:p w14:paraId="20412CF5" w14:textId="16AB29D5"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15331153</w:t>
            </w:r>
          </w:p>
        </w:tc>
        <w:tc>
          <w:tcPr>
            <w:tcW w:w="1938" w:type="dxa"/>
          </w:tcPr>
          <w:p w14:paraId="7F668306" w14:textId="53DCF927" w:rsidR="00697C46" w:rsidRPr="004030EC" w:rsidRDefault="00697C46" w:rsidP="00697C46">
            <w:pPr>
              <w:rPr>
                <w:rFonts w:ascii="GHEA Grapalat" w:hAnsi="GHEA Grapalat"/>
                <w:sz w:val="20"/>
                <w:szCs w:val="20"/>
              </w:rPr>
            </w:pPr>
            <w:r w:rsidRPr="00D97E24">
              <w:t>Чечевица</w:t>
            </w:r>
          </w:p>
        </w:tc>
        <w:tc>
          <w:tcPr>
            <w:tcW w:w="936" w:type="dxa"/>
            <w:vAlign w:val="center"/>
          </w:tcPr>
          <w:p w14:paraId="1ABD7D16" w14:textId="1F7E1172"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72746ADD" w14:textId="426FF9B6"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77349120" w14:textId="5CCB96E7"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36B067BF" w14:textId="09690951"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2888CC40" w14:textId="1D972366"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23108021"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4B103366"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4790BFD9"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171CC1F9" w14:textId="4A35B1A8" w:rsidR="00697C46" w:rsidRDefault="00697C46" w:rsidP="00697C46">
            <w:pPr>
              <w:widowControl w:val="0"/>
              <w:jc w:val="center"/>
              <w:rPr>
                <w:rFonts w:ascii="GHEA Grapalat" w:hAnsi="GHEA Grapalat" w:cs="Arial"/>
                <w:sz w:val="16"/>
                <w:szCs w:val="16"/>
              </w:rPr>
            </w:pPr>
          </w:p>
        </w:tc>
        <w:tc>
          <w:tcPr>
            <w:tcW w:w="842" w:type="dxa"/>
            <w:vAlign w:val="center"/>
          </w:tcPr>
          <w:p w14:paraId="454A34A4" w14:textId="08ED5D51" w:rsidR="00697C46" w:rsidRDefault="00697C46" w:rsidP="00697C46">
            <w:pPr>
              <w:widowControl w:val="0"/>
              <w:jc w:val="center"/>
              <w:rPr>
                <w:rFonts w:ascii="GHEA Grapalat" w:hAnsi="GHEA Grapalat" w:cs="Arial"/>
                <w:sz w:val="16"/>
                <w:szCs w:val="16"/>
              </w:rPr>
            </w:pPr>
          </w:p>
        </w:tc>
        <w:tc>
          <w:tcPr>
            <w:tcW w:w="938" w:type="dxa"/>
            <w:vAlign w:val="center"/>
          </w:tcPr>
          <w:p w14:paraId="4AD2407C" w14:textId="15219364" w:rsidR="00697C46" w:rsidRDefault="00697C46" w:rsidP="00697C46">
            <w:pPr>
              <w:widowControl w:val="0"/>
              <w:jc w:val="center"/>
              <w:rPr>
                <w:rFonts w:ascii="GHEA Grapalat" w:hAnsi="GHEA Grapalat" w:cs="Arial"/>
                <w:sz w:val="16"/>
                <w:szCs w:val="16"/>
              </w:rPr>
            </w:pPr>
          </w:p>
        </w:tc>
        <w:tc>
          <w:tcPr>
            <w:tcW w:w="845" w:type="dxa"/>
            <w:vAlign w:val="center"/>
          </w:tcPr>
          <w:p w14:paraId="7F00A4C4" w14:textId="44202830" w:rsidR="00697C46" w:rsidRDefault="00697C46" w:rsidP="00697C46">
            <w:pPr>
              <w:widowControl w:val="0"/>
              <w:jc w:val="center"/>
              <w:rPr>
                <w:rFonts w:ascii="GHEA Grapalat" w:hAnsi="GHEA Grapalat" w:cs="Arial"/>
                <w:sz w:val="16"/>
                <w:szCs w:val="16"/>
              </w:rPr>
            </w:pPr>
          </w:p>
        </w:tc>
        <w:tc>
          <w:tcPr>
            <w:tcW w:w="773" w:type="dxa"/>
            <w:vAlign w:val="center"/>
          </w:tcPr>
          <w:p w14:paraId="56BDFD98" w14:textId="7D5E813F" w:rsidR="00697C46" w:rsidRDefault="00697C46" w:rsidP="00697C46">
            <w:pPr>
              <w:jc w:val="center"/>
            </w:pPr>
            <w:r w:rsidRPr="001E12A6">
              <w:rPr>
                <w:rFonts w:ascii="GHEA Grapalat" w:hAnsi="GHEA Grapalat"/>
                <w:sz w:val="18"/>
                <w:szCs w:val="18"/>
              </w:rPr>
              <w:t>100%</w:t>
            </w:r>
          </w:p>
        </w:tc>
      </w:tr>
      <w:tr w:rsidR="00697C46" w:rsidRPr="00B138F3" w14:paraId="2DFE55FD" w14:textId="77777777" w:rsidTr="00697C46">
        <w:trPr>
          <w:trHeight w:val="404"/>
          <w:jc w:val="center"/>
        </w:trPr>
        <w:tc>
          <w:tcPr>
            <w:tcW w:w="1679" w:type="dxa"/>
            <w:vAlign w:val="center"/>
          </w:tcPr>
          <w:p w14:paraId="65AF9287" w14:textId="7967971B" w:rsidR="00697C46"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7</w:t>
            </w:r>
          </w:p>
        </w:tc>
        <w:tc>
          <w:tcPr>
            <w:tcW w:w="1999" w:type="dxa"/>
            <w:vAlign w:val="center"/>
          </w:tcPr>
          <w:p w14:paraId="1B95421A" w14:textId="5DD7D3B1" w:rsidR="00697C46" w:rsidRPr="00B3789B" w:rsidRDefault="00697C46" w:rsidP="00697C46">
            <w:pPr>
              <w:jc w:val="center"/>
              <w:rPr>
                <w:rFonts w:ascii="GHEA Grapalat" w:hAnsi="GHEA Grapalat"/>
                <w:sz w:val="20"/>
                <w:szCs w:val="20"/>
              </w:rPr>
            </w:pPr>
            <w:r>
              <w:rPr>
                <w:rFonts w:ascii="GHEA Grapalat" w:hAnsi="GHEA Grapalat" w:cs="Calibri"/>
                <w:color w:val="000000"/>
                <w:sz w:val="20"/>
                <w:szCs w:val="20"/>
              </w:rPr>
              <w:t>15541200</w:t>
            </w:r>
          </w:p>
        </w:tc>
        <w:tc>
          <w:tcPr>
            <w:tcW w:w="1938" w:type="dxa"/>
          </w:tcPr>
          <w:p w14:paraId="481598FD" w14:textId="33933FAA" w:rsidR="00697C46" w:rsidRPr="004030EC" w:rsidRDefault="00697C46" w:rsidP="00697C46">
            <w:pPr>
              <w:rPr>
                <w:rFonts w:ascii="GHEA Grapalat" w:hAnsi="GHEA Grapalat"/>
                <w:sz w:val="20"/>
                <w:szCs w:val="20"/>
              </w:rPr>
            </w:pPr>
            <w:r w:rsidRPr="00D97E24">
              <w:t>Сыр</w:t>
            </w:r>
          </w:p>
        </w:tc>
        <w:tc>
          <w:tcPr>
            <w:tcW w:w="936" w:type="dxa"/>
            <w:vAlign w:val="center"/>
          </w:tcPr>
          <w:p w14:paraId="7F9B0EED" w14:textId="2D914CAB"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7A98A550" w14:textId="3A36FC7C"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4D0ADAC8" w14:textId="6A80FC0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34781A13" w14:textId="7150C63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7E8D288F" w14:textId="42D05477"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0859F81A"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7E8FC48C"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6C743D85"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42691186" w14:textId="4D452D13" w:rsidR="00697C46" w:rsidRDefault="00697C46" w:rsidP="00697C46">
            <w:pPr>
              <w:widowControl w:val="0"/>
              <w:jc w:val="center"/>
              <w:rPr>
                <w:rFonts w:ascii="GHEA Grapalat" w:hAnsi="GHEA Grapalat" w:cs="Arial"/>
                <w:sz w:val="16"/>
                <w:szCs w:val="16"/>
              </w:rPr>
            </w:pPr>
          </w:p>
        </w:tc>
        <w:tc>
          <w:tcPr>
            <w:tcW w:w="842" w:type="dxa"/>
            <w:vAlign w:val="center"/>
          </w:tcPr>
          <w:p w14:paraId="53D22569" w14:textId="71DF158E" w:rsidR="00697C46" w:rsidRDefault="00697C46" w:rsidP="00697C46">
            <w:pPr>
              <w:widowControl w:val="0"/>
              <w:jc w:val="center"/>
              <w:rPr>
                <w:rFonts w:ascii="GHEA Grapalat" w:hAnsi="GHEA Grapalat" w:cs="Arial"/>
                <w:sz w:val="16"/>
                <w:szCs w:val="16"/>
              </w:rPr>
            </w:pPr>
          </w:p>
        </w:tc>
        <w:tc>
          <w:tcPr>
            <w:tcW w:w="938" w:type="dxa"/>
            <w:vAlign w:val="center"/>
          </w:tcPr>
          <w:p w14:paraId="3FF1FDEB" w14:textId="164AD8C2" w:rsidR="00697C46" w:rsidRDefault="00697C46" w:rsidP="00697C46">
            <w:pPr>
              <w:widowControl w:val="0"/>
              <w:jc w:val="center"/>
              <w:rPr>
                <w:rFonts w:ascii="GHEA Grapalat" w:hAnsi="GHEA Grapalat" w:cs="Arial"/>
                <w:sz w:val="16"/>
                <w:szCs w:val="16"/>
              </w:rPr>
            </w:pPr>
          </w:p>
        </w:tc>
        <w:tc>
          <w:tcPr>
            <w:tcW w:w="845" w:type="dxa"/>
            <w:vAlign w:val="center"/>
          </w:tcPr>
          <w:p w14:paraId="41A6F2DE" w14:textId="506A3ACE" w:rsidR="00697C46" w:rsidRDefault="00697C46" w:rsidP="00697C46">
            <w:pPr>
              <w:widowControl w:val="0"/>
              <w:jc w:val="center"/>
              <w:rPr>
                <w:rFonts w:ascii="GHEA Grapalat" w:hAnsi="GHEA Grapalat" w:cs="Arial"/>
                <w:sz w:val="16"/>
                <w:szCs w:val="16"/>
              </w:rPr>
            </w:pPr>
          </w:p>
        </w:tc>
        <w:tc>
          <w:tcPr>
            <w:tcW w:w="773" w:type="dxa"/>
            <w:vAlign w:val="center"/>
          </w:tcPr>
          <w:p w14:paraId="3CC007F7" w14:textId="4E7AF60B" w:rsidR="00697C46" w:rsidRDefault="00697C46" w:rsidP="00697C46">
            <w:pPr>
              <w:jc w:val="center"/>
            </w:pPr>
            <w:r w:rsidRPr="001E12A6">
              <w:rPr>
                <w:rFonts w:ascii="GHEA Grapalat" w:hAnsi="GHEA Grapalat"/>
                <w:sz w:val="18"/>
                <w:szCs w:val="18"/>
              </w:rPr>
              <w:t>100%</w:t>
            </w:r>
          </w:p>
        </w:tc>
      </w:tr>
      <w:tr w:rsidR="00697C46" w:rsidRPr="00B138F3" w14:paraId="4C510343" w14:textId="77777777" w:rsidTr="00697C46">
        <w:trPr>
          <w:trHeight w:val="404"/>
          <w:jc w:val="center"/>
        </w:trPr>
        <w:tc>
          <w:tcPr>
            <w:tcW w:w="1679" w:type="dxa"/>
            <w:vAlign w:val="center"/>
          </w:tcPr>
          <w:p w14:paraId="11359AC9" w14:textId="5D9B3C17" w:rsidR="00697C46" w:rsidRDefault="00697C46" w:rsidP="00697C46">
            <w:pPr>
              <w:widowControl w:val="0"/>
              <w:jc w:val="center"/>
              <w:rPr>
                <w:rFonts w:ascii="GHEA Grapalat" w:hAnsi="GHEA Grapalat"/>
                <w:sz w:val="16"/>
                <w:szCs w:val="16"/>
                <w:lang w:val="hy-AM"/>
              </w:rPr>
            </w:pPr>
            <w:r>
              <w:rPr>
                <w:rFonts w:ascii="GHEA Grapalat" w:hAnsi="GHEA Grapalat"/>
                <w:sz w:val="16"/>
                <w:szCs w:val="16"/>
                <w:lang w:val="hy-AM"/>
              </w:rPr>
              <w:t>1</w:t>
            </w:r>
            <w:r>
              <w:rPr>
                <w:rFonts w:ascii="GHEA Grapalat" w:hAnsi="GHEA Grapalat"/>
                <w:sz w:val="16"/>
                <w:szCs w:val="16"/>
                <w:lang w:val="en-US"/>
              </w:rPr>
              <w:t>8</w:t>
            </w:r>
          </w:p>
        </w:tc>
        <w:tc>
          <w:tcPr>
            <w:tcW w:w="1999" w:type="dxa"/>
            <w:vAlign w:val="center"/>
          </w:tcPr>
          <w:p w14:paraId="507FDC9F" w14:textId="42B9434D" w:rsidR="00697C46" w:rsidRPr="00070184" w:rsidRDefault="00697C46" w:rsidP="00697C46">
            <w:pPr>
              <w:jc w:val="center"/>
              <w:rPr>
                <w:rFonts w:ascii="GHEA Grapalat" w:hAnsi="GHEA Grapalat"/>
                <w:sz w:val="20"/>
                <w:szCs w:val="20"/>
              </w:rPr>
            </w:pPr>
            <w:r>
              <w:rPr>
                <w:rFonts w:ascii="GHEA Grapalat" w:hAnsi="GHEA Grapalat" w:cs="Calibri"/>
                <w:color w:val="000000"/>
                <w:sz w:val="20"/>
                <w:szCs w:val="20"/>
              </w:rPr>
              <w:t>15551600</w:t>
            </w:r>
          </w:p>
        </w:tc>
        <w:tc>
          <w:tcPr>
            <w:tcW w:w="1938" w:type="dxa"/>
          </w:tcPr>
          <w:p w14:paraId="543FA42A" w14:textId="436336CF" w:rsidR="00697C46" w:rsidRPr="004030EC" w:rsidRDefault="00697C46" w:rsidP="00697C46">
            <w:pPr>
              <w:rPr>
                <w:rFonts w:ascii="GHEA Grapalat" w:hAnsi="GHEA Grapalat"/>
                <w:sz w:val="20"/>
                <w:szCs w:val="20"/>
              </w:rPr>
            </w:pPr>
            <w:proofErr w:type="spellStart"/>
            <w:r>
              <w:t>Мацоны</w:t>
            </w:r>
            <w:proofErr w:type="spellEnd"/>
          </w:p>
        </w:tc>
        <w:tc>
          <w:tcPr>
            <w:tcW w:w="936" w:type="dxa"/>
            <w:vAlign w:val="center"/>
          </w:tcPr>
          <w:p w14:paraId="2889C862" w14:textId="5E3DE8D9"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48D92B5F" w14:textId="081AB968"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4E61B833" w14:textId="044785D4"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15E44A75" w14:textId="46E5CE96"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72091A61" w14:textId="79332FA6"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6245FE10"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32308B59"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0B5E9F84"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481A37AF" w14:textId="3BB7E75F" w:rsidR="00697C46" w:rsidRDefault="00697C46" w:rsidP="00697C46">
            <w:pPr>
              <w:widowControl w:val="0"/>
              <w:jc w:val="center"/>
              <w:rPr>
                <w:rFonts w:ascii="GHEA Grapalat" w:hAnsi="GHEA Grapalat" w:cs="Arial"/>
                <w:sz w:val="16"/>
                <w:szCs w:val="16"/>
              </w:rPr>
            </w:pPr>
          </w:p>
        </w:tc>
        <w:tc>
          <w:tcPr>
            <w:tcW w:w="842" w:type="dxa"/>
            <w:vAlign w:val="center"/>
          </w:tcPr>
          <w:p w14:paraId="30D71F46" w14:textId="1933E8ED" w:rsidR="00697C46" w:rsidRDefault="00697C46" w:rsidP="00697C46">
            <w:pPr>
              <w:widowControl w:val="0"/>
              <w:jc w:val="center"/>
              <w:rPr>
                <w:rFonts w:ascii="GHEA Grapalat" w:hAnsi="GHEA Grapalat" w:cs="Arial"/>
                <w:sz w:val="16"/>
                <w:szCs w:val="16"/>
              </w:rPr>
            </w:pPr>
          </w:p>
        </w:tc>
        <w:tc>
          <w:tcPr>
            <w:tcW w:w="938" w:type="dxa"/>
            <w:vAlign w:val="center"/>
          </w:tcPr>
          <w:p w14:paraId="47D78D15" w14:textId="777B9586" w:rsidR="00697C46" w:rsidRDefault="00697C46" w:rsidP="00697C46">
            <w:pPr>
              <w:widowControl w:val="0"/>
              <w:jc w:val="center"/>
              <w:rPr>
                <w:rFonts w:ascii="GHEA Grapalat" w:hAnsi="GHEA Grapalat" w:cs="Arial"/>
                <w:sz w:val="16"/>
                <w:szCs w:val="16"/>
              </w:rPr>
            </w:pPr>
          </w:p>
        </w:tc>
        <w:tc>
          <w:tcPr>
            <w:tcW w:w="845" w:type="dxa"/>
            <w:vAlign w:val="center"/>
          </w:tcPr>
          <w:p w14:paraId="334C3180" w14:textId="5B24362E" w:rsidR="00697C46" w:rsidRDefault="00697C46" w:rsidP="00697C46">
            <w:pPr>
              <w:widowControl w:val="0"/>
              <w:jc w:val="center"/>
              <w:rPr>
                <w:rFonts w:ascii="GHEA Grapalat" w:hAnsi="GHEA Grapalat" w:cs="Arial"/>
                <w:sz w:val="16"/>
                <w:szCs w:val="16"/>
              </w:rPr>
            </w:pPr>
          </w:p>
        </w:tc>
        <w:tc>
          <w:tcPr>
            <w:tcW w:w="773" w:type="dxa"/>
            <w:vAlign w:val="center"/>
          </w:tcPr>
          <w:p w14:paraId="0D13D14C" w14:textId="77C53CC0" w:rsidR="00697C46" w:rsidRDefault="00697C46" w:rsidP="00697C46">
            <w:pPr>
              <w:jc w:val="center"/>
            </w:pPr>
            <w:r w:rsidRPr="001E12A6">
              <w:rPr>
                <w:rFonts w:ascii="GHEA Grapalat" w:hAnsi="GHEA Grapalat"/>
                <w:sz w:val="18"/>
                <w:szCs w:val="18"/>
              </w:rPr>
              <w:t>100%</w:t>
            </w:r>
          </w:p>
        </w:tc>
      </w:tr>
      <w:tr w:rsidR="00697C46" w:rsidRPr="00B138F3" w14:paraId="5301A677" w14:textId="77777777" w:rsidTr="00697C46">
        <w:trPr>
          <w:trHeight w:val="404"/>
          <w:jc w:val="center"/>
        </w:trPr>
        <w:tc>
          <w:tcPr>
            <w:tcW w:w="1679" w:type="dxa"/>
            <w:vAlign w:val="center"/>
          </w:tcPr>
          <w:p w14:paraId="5AF6F316" w14:textId="6CB0F343" w:rsidR="00697C46" w:rsidRDefault="00697C46" w:rsidP="00697C46">
            <w:pPr>
              <w:widowControl w:val="0"/>
              <w:jc w:val="center"/>
              <w:rPr>
                <w:rFonts w:ascii="GHEA Grapalat" w:hAnsi="GHEA Grapalat"/>
                <w:sz w:val="16"/>
                <w:szCs w:val="16"/>
                <w:lang w:val="hy-AM"/>
              </w:rPr>
            </w:pPr>
            <w:r>
              <w:rPr>
                <w:rFonts w:ascii="GHEA Grapalat" w:hAnsi="GHEA Grapalat"/>
                <w:sz w:val="16"/>
                <w:szCs w:val="16"/>
                <w:lang w:val="en-US"/>
              </w:rPr>
              <w:t>19</w:t>
            </w:r>
          </w:p>
        </w:tc>
        <w:tc>
          <w:tcPr>
            <w:tcW w:w="1999" w:type="dxa"/>
            <w:vAlign w:val="center"/>
          </w:tcPr>
          <w:p w14:paraId="4ED87359" w14:textId="3A3EBCDF" w:rsidR="00697C46" w:rsidRPr="00070184" w:rsidRDefault="00697C46" w:rsidP="00697C46">
            <w:pPr>
              <w:jc w:val="center"/>
              <w:rPr>
                <w:rFonts w:ascii="GHEA Grapalat" w:hAnsi="GHEA Grapalat" w:cs="Calibri"/>
                <w:color w:val="000000"/>
                <w:sz w:val="20"/>
                <w:szCs w:val="20"/>
              </w:rPr>
            </w:pPr>
            <w:r>
              <w:rPr>
                <w:rFonts w:ascii="GHEA Grapalat" w:hAnsi="GHEA Grapalat" w:cs="Calibri"/>
                <w:color w:val="000000"/>
                <w:sz w:val="20"/>
                <w:szCs w:val="20"/>
              </w:rPr>
              <w:t>15871256</w:t>
            </w:r>
          </w:p>
        </w:tc>
        <w:tc>
          <w:tcPr>
            <w:tcW w:w="1938" w:type="dxa"/>
          </w:tcPr>
          <w:p w14:paraId="60CE0DCC" w14:textId="09089E53" w:rsidR="00697C46" w:rsidRPr="004030EC" w:rsidRDefault="00697C46" w:rsidP="00697C46">
            <w:pPr>
              <w:rPr>
                <w:rFonts w:ascii="GHEA Grapalat" w:hAnsi="GHEA Grapalat"/>
                <w:sz w:val="20"/>
                <w:szCs w:val="20"/>
              </w:rPr>
            </w:pPr>
            <w:r w:rsidRPr="00D97E24">
              <w:t>Тёртый красный болгарский перец</w:t>
            </w:r>
          </w:p>
        </w:tc>
        <w:tc>
          <w:tcPr>
            <w:tcW w:w="936" w:type="dxa"/>
            <w:vAlign w:val="center"/>
          </w:tcPr>
          <w:p w14:paraId="5BF43D99" w14:textId="64B883B7"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964" w:type="dxa"/>
            <w:vAlign w:val="center"/>
          </w:tcPr>
          <w:p w14:paraId="43EC0567" w14:textId="15A1E7F6" w:rsidR="00697C46" w:rsidRDefault="00697C46" w:rsidP="00697C46">
            <w:pPr>
              <w:widowControl w:val="0"/>
              <w:jc w:val="center"/>
              <w:rPr>
                <w:rFonts w:ascii="GHEA Grapalat" w:hAnsi="GHEA Grapalat"/>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77" w:type="dxa"/>
            <w:vAlign w:val="center"/>
          </w:tcPr>
          <w:p w14:paraId="50980CB2" w14:textId="7F4C9218"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823" w:type="dxa"/>
            <w:vAlign w:val="center"/>
          </w:tcPr>
          <w:p w14:paraId="742BDF0E" w14:textId="378D98BB"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529" w:type="dxa"/>
            <w:vAlign w:val="center"/>
          </w:tcPr>
          <w:p w14:paraId="5219067C" w14:textId="4E291B12" w:rsidR="00697C46" w:rsidRDefault="00697C46" w:rsidP="00697C46">
            <w:pPr>
              <w:widowControl w:val="0"/>
              <w:jc w:val="center"/>
              <w:rPr>
                <w:rFonts w:ascii="GHEA Grapalat" w:hAnsi="GHEA Grapalat" w:cs="Arial"/>
                <w:sz w:val="16"/>
                <w:szCs w:val="16"/>
              </w:rPr>
            </w:pPr>
            <w:r w:rsidRPr="00EF41F6">
              <w:rPr>
                <w:rFonts w:ascii="Cambria Math" w:hAnsi="Cambria Math"/>
                <w:sz w:val="16"/>
                <w:szCs w:val="16"/>
                <w:lang w:val="hy-AM"/>
              </w:rPr>
              <w:t>․․․</w:t>
            </w:r>
            <w:r w:rsidRPr="00EF41F6">
              <w:rPr>
                <w:rFonts w:ascii="GHEA Grapalat" w:hAnsi="GHEA Grapalat"/>
                <w:sz w:val="18"/>
                <w:szCs w:val="18"/>
              </w:rPr>
              <w:t>%</w:t>
            </w:r>
          </w:p>
        </w:tc>
        <w:tc>
          <w:tcPr>
            <w:tcW w:w="604" w:type="dxa"/>
            <w:vAlign w:val="center"/>
          </w:tcPr>
          <w:p w14:paraId="251A9A31" w14:textId="77777777" w:rsidR="00697C46" w:rsidRDefault="00697C46" w:rsidP="00697C46">
            <w:pPr>
              <w:widowControl w:val="0"/>
              <w:jc w:val="center"/>
              <w:rPr>
                <w:rFonts w:ascii="GHEA Grapalat" w:hAnsi="GHEA Grapalat" w:cs="Arial"/>
                <w:sz w:val="16"/>
                <w:szCs w:val="16"/>
              </w:rPr>
            </w:pPr>
          </w:p>
        </w:tc>
        <w:tc>
          <w:tcPr>
            <w:tcW w:w="687" w:type="dxa"/>
            <w:vAlign w:val="center"/>
          </w:tcPr>
          <w:p w14:paraId="089A06CC" w14:textId="77777777" w:rsidR="00697C46" w:rsidRDefault="00697C46" w:rsidP="00697C46">
            <w:pPr>
              <w:widowControl w:val="0"/>
              <w:jc w:val="center"/>
              <w:rPr>
                <w:rFonts w:ascii="GHEA Grapalat" w:hAnsi="GHEA Grapalat" w:cs="Arial"/>
                <w:sz w:val="16"/>
                <w:szCs w:val="16"/>
              </w:rPr>
            </w:pPr>
          </w:p>
        </w:tc>
        <w:tc>
          <w:tcPr>
            <w:tcW w:w="805" w:type="dxa"/>
            <w:vAlign w:val="center"/>
          </w:tcPr>
          <w:p w14:paraId="18036E0B" w14:textId="77777777" w:rsidR="00697C46" w:rsidRDefault="00697C46" w:rsidP="00697C46">
            <w:pPr>
              <w:widowControl w:val="0"/>
              <w:jc w:val="center"/>
              <w:rPr>
                <w:rFonts w:ascii="GHEA Grapalat" w:hAnsi="GHEA Grapalat" w:cs="Arial"/>
                <w:sz w:val="16"/>
                <w:szCs w:val="16"/>
              </w:rPr>
            </w:pPr>
          </w:p>
        </w:tc>
        <w:tc>
          <w:tcPr>
            <w:tcW w:w="866" w:type="dxa"/>
            <w:vAlign w:val="center"/>
          </w:tcPr>
          <w:p w14:paraId="56A15CBC" w14:textId="1A0052EA" w:rsidR="00697C46" w:rsidRDefault="00697C46" w:rsidP="00697C46">
            <w:pPr>
              <w:widowControl w:val="0"/>
              <w:jc w:val="center"/>
              <w:rPr>
                <w:rFonts w:ascii="GHEA Grapalat" w:hAnsi="GHEA Grapalat" w:cs="Arial"/>
                <w:sz w:val="16"/>
                <w:szCs w:val="16"/>
              </w:rPr>
            </w:pPr>
          </w:p>
        </w:tc>
        <w:tc>
          <w:tcPr>
            <w:tcW w:w="842" w:type="dxa"/>
            <w:vAlign w:val="center"/>
          </w:tcPr>
          <w:p w14:paraId="076F6FBE" w14:textId="19799887" w:rsidR="00697C46" w:rsidRDefault="00697C46" w:rsidP="00697C46">
            <w:pPr>
              <w:widowControl w:val="0"/>
              <w:jc w:val="center"/>
              <w:rPr>
                <w:rFonts w:ascii="GHEA Grapalat" w:hAnsi="GHEA Grapalat" w:cs="Arial"/>
                <w:sz w:val="16"/>
                <w:szCs w:val="16"/>
              </w:rPr>
            </w:pPr>
          </w:p>
        </w:tc>
        <w:tc>
          <w:tcPr>
            <w:tcW w:w="938" w:type="dxa"/>
            <w:vAlign w:val="center"/>
          </w:tcPr>
          <w:p w14:paraId="591E7E86" w14:textId="68DD2B63" w:rsidR="00697C46" w:rsidRDefault="00697C46" w:rsidP="00697C46">
            <w:pPr>
              <w:widowControl w:val="0"/>
              <w:jc w:val="center"/>
              <w:rPr>
                <w:rFonts w:ascii="GHEA Grapalat" w:hAnsi="GHEA Grapalat" w:cs="Arial"/>
                <w:sz w:val="16"/>
                <w:szCs w:val="16"/>
              </w:rPr>
            </w:pPr>
          </w:p>
        </w:tc>
        <w:tc>
          <w:tcPr>
            <w:tcW w:w="845" w:type="dxa"/>
            <w:vAlign w:val="center"/>
          </w:tcPr>
          <w:p w14:paraId="01E8C4DB" w14:textId="07D66596" w:rsidR="00697C46" w:rsidRDefault="00697C46" w:rsidP="00697C46">
            <w:pPr>
              <w:widowControl w:val="0"/>
              <w:jc w:val="center"/>
              <w:rPr>
                <w:rFonts w:ascii="GHEA Grapalat" w:hAnsi="GHEA Grapalat" w:cs="Arial"/>
                <w:sz w:val="16"/>
                <w:szCs w:val="16"/>
              </w:rPr>
            </w:pPr>
          </w:p>
        </w:tc>
        <w:tc>
          <w:tcPr>
            <w:tcW w:w="773" w:type="dxa"/>
            <w:vAlign w:val="center"/>
          </w:tcPr>
          <w:p w14:paraId="59D4C7CB" w14:textId="7A964160" w:rsidR="00697C46" w:rsidRDefault="00697C46" w:rsidP="00697C46">
            <w:pPr>
              <w:jc w:val="center"/>
            </w:pPr>
            <w:r w:rsidRPr="001E12A6">
              <w:rPr>
                <w:rFonts w:ascii="GHEA Grapalat" w:hAnsi="GHEA Grapalat"/>
                <w:sz w:val="18"/>
                <w:szCs w:val="18"/>
              </w:rPr>
              <w:t>100%</w:t>
            </w:r>
          </w:p>
        </w:tc>
      </w:tr>
    </w:tbl>
    <w:p w14:paraId="37C19AB2" w14:textId="77777777" w:rsidR="00EA3C2C" w:rsidRPr="00B138F3" w:rsidRDefault="00EA3C2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20B2462" w14:textId="77777777" w:rsidTr="00E22E51">
        <w:trPr>
          <w:jc w:val="center"/>
        </w:trPr>
        <w:tc>
          <w:tcPr>
            <w:tcW w:w="4536" w:type="dxa"/>
          </w:tcPr>
          <w:p w14:paraId="436B86FF"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F26C18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CDBFAB0"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E2D222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4851C4C" w14:textId="77777777" w:rsidR="00071D1C" w:rsidRPr="00B138F3" w:rsidRDefault="00071D1C" w:rsidP="00B46D58">
            <w:pPr>
              <w:widowControl w:val="0"/>
              <w:spacing w:after="160"/>
              <w:jc w:val="center"/>
              <w:rPr>
                <w:rFonts w:ascii="GHEA Grapalat" w:hAnsi="GHEA Grapalat"/>
              </w:rPr>
            </w:pPr>
          </w:p>
        </w:tc>
        <w:tc>
          <w:tcPr>
            <w:tcW w:w="4343" w:type="dxa"/>
          </w:tcPr>
          <w:p w14:paraId="219B64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6B7AF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359F2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CB4757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07F8863"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7A00E1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62485C5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D0A8DD5"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688343CD" w14:textId="77777777" w:rsidTr="007A2020">
        <w:trPr>
          <w:tblCellSpacing w:w="7" w:type="dxa"/>
          <w:jc w:val="center"/>
        </w:trPr>
        <w:tc>
          <w:tcPr>
            <w:tcW w:w="0" w:type="auto"/>
            <w:vAlign w:val="center"/>
          </w:tcPr>
          <w:p w14:paraId="68EFE84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6AE41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6234C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349274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6874E36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6743BB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2C6ED85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336EB5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93EBA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367BF1A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BF1992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E8D946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ECD1081" w14:textId="77777777" w:rsidR="0038400D" w:rsidRPr="00B138F3" w:rsidRDefault="0038400D" w:rsidP="00B46D58">
      <w:pPr>
        <w:widowControl w:val="0"/>
        <w:spacing w:after="160"/>
        <w:ind w:firstLine="375"/>
        <w:rPr>
          <w:rFonts w:ascii="GHEA Grapalat" w:hAnsi="GHEA Grapalat"/>
          <w:iCs/>
        </w:rPr>
      </w:pPr>
    </w:p>
    <w:p w14:paraId="6BFED018"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9822181"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04C2437"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415F700"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9B1642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55B703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1FECA4F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481F11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180B239A"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F4BA312" w14:textId="77777777" w:rsidTr="00AB4EAB">
        <w:trPr>
          <w:jc w:val="center"/>
        </w:trPr>
        <w:tc>
          <w:tcPr>
            <w:tcW w:w="442" w:type="dxa"/>
            <w:vMerge w:val="restart"/>
            <w:shd w:val="clear" w:color="auto" w:fill="auto"/>
            <w:vAlign w:val="center"/>
          </w:tcPr>
          <w:p w14:paraId="7E61846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E21BC8F"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8AAB24C" w14:textId="77777777" w:rsidTr="00AB4EAB">
        <w:trPr>
          <w:jc w:val="center"/>
        </w:trPr>
        <w:tc>
          <w:tcPr>
            <w:tcW w:w="442" w:type="dxa"/>
            <w:vMerge/>
            <w:shd w:val="clear" w:color="auto" w:fill="auto"/>
          </w:tcPr>
          <w:p w14:paraId="43BBE3B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A1CFA1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64B421A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F92977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15CAD0C2"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FF46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2357F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972C56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0D51B7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90FA227" w14:textId="77777777" w:rsidTr="00AB4EAB">
        <w:trPr>
          <w:jc w:val="center"/>
        </w:trPr>
        <w:tc>
          <w:tcPr>
            <w:tcW w:w="442" w:type="dxa"/>
            <w:shd w:val="clear" w:color="auto" w:fill="auto"/>
            <w:vAlign w:val="center"/>
          </w:tcPr>
          <w:p w14:paraId="0BDCA42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A92192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1DAB9D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F1939E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5D0803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D256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2488FC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4C04B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0293C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F2ED098" w14:textId="77777777" w:rsidTr="00AB4EAB">
        <w:trPr>
          <w:jc w:val="center"/>
        </w:trPr>
        <w:tc>
          <w:tcPr>
            <w:tcW w:w="442" w:type="dxa"/>
            <w:shd w:val="clear" w:color="auto" w:fill="auto"/>
          </w:tcPr>
          <w:p w14:paraId="27CC85C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6C35652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7759F8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67586F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5C7567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B4C2D6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476A8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71BC5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F79D00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52054390" w14:textId="77777777" w:rsidR="0038400D" w:rsidRPr="00B138F3" w:rsidRDefault="0038400D" w:rsidP="00B46D58">
      <w:pPr>
        <w:widowControl w:val="0"/>
        <w:spacing w:after="160"/>
        <w:ind w:firstLine="375"/>
        <w:jc w:val="both"/>
        <w:rPr>
          <w:rFonts w:ascii="GHEA Grapalat" w:hAnsi="GHEA Grapalat" w:cs="Arial"/>
          <w:iCs/>
          <w:lang w:val="en-US"/>
        </w:rPr>
      </w:pPr>
    </w:p>
    <w:p w14:paraId="2EFDDE2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14:paraId="5C414FA5"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E0DF1C9" w14:textId="77777777" w:rsidTr="007A2020">
        <w:trPr>
          <w:trHeight w:val="266"/>
          <w:tblCellSpacing w:w="7" w:type="dxa"/>
          <w:jc w:val="center"/>
        </w:trPr>
        <w:tc>
          <w:tcPr>
            <w:tcW w:w="0" w:type="auto"/>
            <w:vAlign w:val="center"/>
          </w:tcPr>
          <w:p w14:paraId="50994AF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3DE31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AC88782" w14:textId="77777777" w:rsidTr="007A2020">
        <w:trPr>
          <w:trHeight w:val="473"/>
          <w:tblCellSpacing w:w="7" w:type="dxa"/>
          <w:jc w:val="center"/>
        </w:trPr>
        <w:tc>
          <w:tcPr>
            <w:tcW w:w="0" w:type="auto"/>
            <w:vAlign w:val="center"/>
          </w:tcPr>
          <w:p w14:paraId="180168DD"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920ACA6"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458BFEEC"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26BF7A6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3A85351D" w14:textId="77777777" w:rsidTr="007A2020">
        <w:trPr>
          <w:trHeight w:val="503"/>
          <w:tblCellSpacing w:w="7" w:type="dxa"/>
          <w:jc w:val="center"/>
        </w:trPr>
        <w:tc>
          <w:tcPr>
            <w:tcW w:w="0" w:type="auto"/>
            <w:vAlign w:val="center"/>
          </w:tcPr>
          <w:p w14:paraId="1A034CE3"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BA95EF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BACA3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28FE3007"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38AF617D" w14:textId="77777777" w:rsidTr="007A2020">
        <w:trPr>
          <w:trHeight w:val="281"/>
          <w:tblCellSpacing w:w="7" w:type="dxa"/>
          <w:jc w:val="center"/>
        </w:trPr>
        <w:tc>
          <w:tcPr>
            <w:tcW w:w="0" w:type="auto"/>
            <w:vAlign w:val="center"/>
          </w:tcPr>
          <w:p w14:paraId="235378B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44A125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3B3BBADF" w14:textId="77777777" w:rsidR="00196F14" w:rsidRPr="00B138F3" w:rsidRDefault="00196F14" w:rsidP="00B46D58">
      <w:pPr>
        <w:widowControl w:val="0"/>
        <w:spacing w:after="160"/>
        <w:jc w:val="right"/>
        <w:rPr>
          <w:rFonts w:ascii="GHEA Grapalat" w:hAnsi="GHEA Grapalat" w:cs="Sylfaen"/>
          <w:b/>
        </w:rPr>
      </w:pPr>
    </w:p>
    <w:p w14:paraId="7D7CDB45"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39F4D33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005897AB"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1BF19B1"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B49795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CC0BEE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19682B5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C535B6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4E6847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A74A15A"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75E9E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3E75C8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1DD5464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9F654E9"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B138F3" w:rsidRDefault="00071D1C" w:rsidP="00B46D58">
            <w:pPr>
              <w:widowControl w:val="0"/>
              <w:spacing w:after="120"/>
              <w:jc w:val="center"/>
              <w:rPr>
                <w:rFonts w:ascii="GHEA Grapalat" w:hAnsi="GHEA Grapalat" w:cs="Sylfaen"/>
                <w:sz w:val="20"/>
                <w:szCs w:val="20"/>
              </w:rPr>
            </w:pPr>
          </w:p>
        </w:tc>
      </w:tr>
    </w:tbl>
    <w:p w14:paraId="44D52B06"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0E062B1"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B36EE26" w14:textId="77777777" w:rsidR="00B138F3" w:rsidRDefault="00B138F3" w:rsidP="00B138F3">
      <w:pPr>
        <w:rPr>
          <w:rFonts w:ascii="GHEA Grapalat" w:hAnsi="GHEA Grapalat"/>
        </w:rPr>
      </w:pPr>
      <w:r>
        <w:rPr>
          <w:rFonts w:ascii="GHEA Grapalat" w:hAnsi="GHEA Grapalat"/>
        </w:rPr>
        <w:t xml:space="preserve">                                                       </w:t>
      </w:r>
    </w:p>
    <w:p w14:paraId="055B1D7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138558C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E1AC7C8" w14:textId="77777777" w:rsidTr="007072C5">
        <w:tc>
          <w:tcPr>
            <w:tcW w:w="4450" w:type="dxa"/>
          </w:tcPr>
          <w:p w14:paraId="7DABDD9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5613AD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46F2BA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57EAAA5D"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F0F6D7" w14:textId="77777777" w:rsidTr="00E22E51">
        <w:trPr>
          <w:tblCellSpacing w:w="7" w:type="dxa"/>
          <w:jc w:val="center"/>
        </w:trPr>
        <w:tc>
          <w:tcPr>
            <w:tcW w:w="0" w:type="auto"/>
            <w:vAlign w:val="center"/>
          </w:tcPr>
          <w:p w14:paraId="6096A5E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E683D6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0087D1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0B4ECE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A068B68" w14:textId="77777777" w:rsidTr="00E22E51">
        <w:trPr>
          <w:tblCellSpacing w:w="7" w:type="dxa"/>
          <w:jc w:val="center"/>
        </w:trPr>
        <w:tc>
          <w:tcPr>
            <w:tcW w:w="0" w:type="auto"/>
            <w:vAlign w:val="center"/>
          </w:tcPr>
          <w:p w14:paraId="223A747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91E0D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26AED5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0B1F47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1EFE6D" w14:textId="2A6BD135" w:rsidR="000078A8" w:rsidRDefault="000078A8" w:rsidP="00B46D58">
      <w:pPr>
        <w:widowControl w:val="0"/>
        <w:spacing w:after="160"/>
        <w:ind w:left="-142" w:firstLine="142"/>
        <w:jc w:val="center"/>
        <w:rPr>
          <w:rFonts w:ascii="GHEA Grapalat" w:hAnsi="GHEA Grapalat" w:cs="Sylfaen"/>
          <w:b/>
        </w:rPr>
      </w:pPr>
    </w:p>
    <w:p w14:paraId="2CA3BADA" w14:textId="77777777" w:rsidR="000078A8" w:rsidRDefault="000078A8" w:rsidP="000078A8">
      <w:pPr>
        <w:widowControl w:val="0"/>
        <w:jc w:val="right"/>
        <w:rPr>
          <w:rFonts w:ascii="GHEA Grapalat" w:hAnsi="GHEA Grapalat" w:cs="Sylfaen"/>
          <w:i/>
        </w:rPr>
      </w:pPr>
      <w:r>
        <w:rPr>
          <w:rFonts w:ascii="GHEA Grapalat" w:hAnsi="GHEA Grapalat" w:cs="Sylfaen"/>
          <w:b/>
        </w:rPr>
        <w:br w:type="page"/>
      </w:r>
      <w:proofErr w:type="spellStart"/>
      <w:r>
        <w:rPr>
          <w:rFonts w:ascii="GHEA Grapalat" w:hAnsi="GHEA Grapalat"/>
          <w:i/>
        </w:rPr>
        <w:t>Пиложение</w:t>
      </w:r>
      <w:proofErr w:type="spellEnd"/>
      <w:r>
        <w:rPr>
          <w:rFonts w:ascii="GHEA Grapalat" w:hAnsi="GHEA Grapalat"/>
          <w:i/>
        </w:rPr>
        <w:t xml:space="preserve"> № 4</w:t>
      </w:r>
    </w:p>
    <w:p w14:paraId="20440D85" w14:textId="77777777" w:rsidR="000078A8" w:rsidRDefault="000078A8" w:rsidP="000078A8">
      <w:pPr>
        <w:widowControl w:val="0"/>
        <w:jc w:val="right"/>
        <w:rPr>
          <w:rFonts w:ascii="GHEA Grapalat" w:hAnsi="GHEA Grapalat" w:cs="Sylfaen"/>
          <w:i/>
        </w:rPr>
      </w:pPr>
      <w:r>
        <w:rPr>
          <w:rFonts w:ascii="GHEA Grapalat" w:hAnsi="GHEA Grapalat"/>
          <w:i/>
        </w:rPr>
        <w:t>к Договору под кодом</w:t>
      </w:r>
      <w:r>
        <w:rPr>
          <w:rFonts w:ascii="GHEA Grapalat" w:hAnsi="GHEA Grapalat"/>
          <w:i/>
          <w:lang w:val="hy-AM"/>
        </w:rPr>
        <w:t xml:space="preserve"> </w:t>
      </w:r>
      <w:proofErr w:type="gramStart"/>
      <w:r>
        <w:rPr>
          <w:rFonts w:ascii="GHEA Grapalat" w:hAnsi="GHEA Grapalat"/>
          <w:i/>
          <w:lang w:val="hy-AM"/>
        </w:rPr>
        <w:t xml:space="preserve">«  </w:t>
      </w:r>
      <w:proofErr w:type="gramEnd"/>
      <w:r>
        <w:rPr>
          <w:rFonts w:ascii="GHEA Grapalat" w:hAnsi="GHEA Grapalat"/>
          <w:i/>
          <w:lang w:val="hy-AM"/>
        </w:rPr>
        <w:t xml:space="preserve">    »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20</w:t>
      </w:r>
      <w:r>
        <w:rPr>
          <w:rFonts w:ascii="GHEA Grapalat" w:hAnsi="GHEA Grapalat"/>
          <w:i/>
        </w:rPr>
        <w:tab/>
        <w:t xml:space="preserve">  г.</w:t>
      </w:r>
    </w:p>
    <w:p w14:paraId="6DC7765D" w14:textId="77777777" w:rsidR="000078A8" w:rsidRDefault="000078A8" w:rsidP="000078A8">
      <w:pPr>
        <w:jc w:val="center"/>
        <w:rPr>
          <w:rFonts w:ascii="GHEA Grapalat" w:hAnsi="GHEA Grapalat" w:cs="GHEA Grapalat"/>
        </w:rPr>
      </w:pPr>
    </w:p>
    <w:p w14:paraId="1814BFD4" w14:textId="77777777" w:rsidR="000078A8" w:rsidRDefault="000078A8" w:rsidP="000078A8">
      <w:pPr>
        <w:jc w:val="center"/>
        <w:rPr>
          <w:rFonts w:ascii="GHEA Grapalat" w:hAnsi="GHEA Grapalat" w:cs="GHEA Grapalat"/>
        </w:rPr>
      </w:pPr>
      <w:r>
        <w:rPr>
          <w:rFonts w:ascii="GHEA Grapalat" w:hAnsi="GHEA Grapalat" w:cs="GHEA Grapalat"/>
        </w:rPr>
        <w:t>УВЕДОМЛЕНИЕ</w:t>
      </w:r>
    </w:p>
    <w:p w14:paraId="6F0FED2C" w14:textId="77777777" w:rsidR="000078A8" w:rsidRDefault="000078A8" w:rsidP="000078A8">
      <w:pPr>
        <w:jc w:val="center"/>
        <w:rPr>
          <w:rFonts w:ascii="GHEA Grapalat" w:hAnsi="GHEA Grapalat" w:cs="GHEA Grapalat"/>
          <w:lang w:val="hy-AM"/>
        </w:rPr>
      </w:pPr>
    </w:p>
    <w:p w14:paraId="510AA3EC" w14:textId="77777777" w:rsidR="000078A8" w:rsidRDefault="000078A8" w:rsidP="000078A8">
      <w:pPr>
        <w:rPr>
          <w:rFonts w:ascii="GHEA Grapalat" w:hAnsi="GHEA Grapalat" w:cs="Arial"/>
          <w:sz w:val="20"/>
          <w:szCs w:val="20"/>
          <w:lang w:val="es-ES"/>
        </w:rPr>
      </w:pP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lang w:val="es-ES"/>
        </w:rPr>
        <w:t xml:space="preserve"> </w:t>
      </w:r>
      <w:r>
        <w:rPr>
          <w:rFonts w:ascii="GHEA Grapalat" w:hAnsi="GHEA Grapalat"/>
        </w:rPr>
        <w:t>з</w:t>
      </w:r>
      <w:r>
        <w:rPr>
          <w:rFonts w:ascii="GHEA Grapalat" w:hAnsi="GHEA Grapalat" w:cs="Sylfaen"/>
          <w:sz w:val="20"/>
          <w:szCs w:val="20"/>
        </w:rPr>
        <w:t>аявляет, что</w:t>
      </w:r>
      <w:r>
        <w:rPr>
          <w:rFonts w:ascii="GHEA Grapalat" w:hAnsi="GHEA Grapalat" w:cs="Arial"/>
          <w:sz w:val="20"/>
          <w:szCs w:val="20"/>
        </w:rPr>
        <w:t>:</w:t>
      </w:r>
      <w:r>
        <w:rPr>
          <w:rFonts w:ascii="GHEA Grapalat" w:hAnsi="GHEA Grapalat" w:cs="Arial"/>
          <w:sz w:val="20"/>
          <w:szCs w:val="20"/>
          <w:lang w:val="es-ES"/>
        </w:rPr>
        <w:t xml:space="preserve">  </w:t>
      </w:r>
    </w:p>
    <w:p w14:paraId="203F8727" w14:textId="77777777" w:rsidR="000078A8" w:rsidRDefault="000078A8" w:rsidP="000078A8">
      <w:pPr>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финансового</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агента</w:t>
      </w:r>
      <w:proofErr w:type="spellEnd"/>
    </w:p>
    <w:p w14:paraId="4030A4A8" w14:textId="77777777" w:rsidR="000078A8" w:rsidRDefault="000078A8" w:rsidP="000078A8">
      <w:pPr>
        <w:rPr>
          <w:rFonts w:ascii="GHEA Grapalat" w:hAnsi="GHEA Grapalat"/>
          <w:vertAlign w:val="superscript"/>
          <w:lang w:val="es-ES"/>
        </w:rPr>
      </w:pPr>
    </w:p>
    <w:p w14:paraId="2529916E" w14:textId="77777777" w:rsidR="000078A8" w:rsidRDefault="000078A8" w:rsidP="000078A8">
      <w:pPr>
        <w:pStyle w:val="aff"/>
        <w:numPr>
          <w:ilvl w:val="0"/>
          <w:numId w:val="34"/>
        </w:numPr>
        <w:jc w:val="both"/>
        <w:rPr>
          <w:rFonts w:ascii="GHEA Grapalat" w:hAnsi="GHEA Grapalat"/>
          <w:u w:val="single"/>
          <w:lang w:val="es-ES"/>
        </w:rPr>
      </w:pPr>
      <w:r>
        <w:rPr>
          <w:rFonts w:ascii="GHEA Grapalat" w:hAnsi="GHEA Grapalat"/>
          <w:sz w:val="20"/>
          <w:szCs w:val="20"/>
        </w:rPr>
        <w:t>В рамках заключенного между</w:t>
      </w:r>
      <w:r>
        <w:rPr>
          <w:rFonts w:ascii="GHEA Grapalat" w:hAnsi="GHEA Grapalat"/>
        </w:rPr>
        <w:t xml:space="preserve">   ----------------------</w:t>
      </w:r>
      <w:r>
        <w:rPr>
          <w:rFonts w:ascii="GHEA Grapalat" w:hAnsi="GHEA Grapalat"/>
          <w:lang w:val="hy-AM"/>
        </w:rPr>
        <w:t xml:space="preserve"> </w:t>
      </w:r>
      <w:r>
        <w:rPr>
          <w:rFonts w:ascii="GHEA Grapalat" w:hAnsi="GHEA Grapalat"/>
          <w:sz w:val="20"/>
          <w:szCs w:val="20"/>
        </w:rPr>
        <w:t>- ом   и</w:t>
      </w:r>
      <w:r>
        <w:rPr>
          <w:rFonts w:ascii="GHEA Grapalat" w:hAnsi="GHEA Grapalat"/>
        </w:rPr>
        <w:t xml:space="preserve"> ---------------------------- </w:t>
      </w:r>
      <w:r>
        <w:rPr>
          <w:rFonts w:ascii="GHEA Grapalat" w:hAnsi="GHEA Grapalat"/>
          <w:sz w:val="20"/>
          <w:szCs w:val="20"/>
        </w:rPr>
        <w:t>-ом</w:t>
      </w:r>
      <w:r>
        <w:rPr>
          <w:rFonts w:ascii="GHEA Grapalat" w:hAnsi="GHEA Grapalat"/>
        </w:rPr>
        <w:t xml:space="preserve">                              </w:t>
      </w:r>
    </w:p>
    <w:p w14:paraId="46BCFEFB" w14:textId="77777777" w:rsidR="000078A8" w:rsidRDefault="000078A8" w:rsidP="000078A8">
      <w:pPr>
        <w:rPr>
          <w:rFonts w:ascii="GHEA Grapalat" w:hAnsi="GHEA Grapalat" w:cs="Sylfaen"/>
          <w:vertAlign w:val="superscript"/>
        </w:rPr>
      </w:pPr>
      <w:r>
        <w:rPr>
          <w:rFonts w:ascii="GHEA Grapalat" w:hAnsi="GHEA Grapalat" w:cs="Sylfaen"/>
          <w:vertAlign w:val="superscript"/>
          <w:lang w:val="es-ES"/>
        </w:rPr>
        <w:t xml:space="preserve">                                                                                     </w:t>
      </w:r>
      <w:r>
        <w:rPr>
          <w:rFonts w:ascii="GHEA Grapalat" w:hAnsi="GHEA Grapalat" w:cs="Sylfaen"/>
          <w:vertAlign w:val="superscript"/>
        </w:rPr>
        <w:t xml:space="preserve">      название</w:t>
      </w:r>
      <w:r>
        <w:rPr>
          <w:rFonts w:ascii="GHEA Grapalat" w:hAnsi="GHEA Grapalat" w:cs="Sylfaen"/>
          <w:vertAlign w:val="superscript"/>
          <w:lang w:val="es-ES"/>
        </w:rPr>
        <w:t xml:space="preserve"> </w:t>
      </w:r>
      <w:r>
        <w:rPr>
          <w:rFonts w:ascii="GHEA Grapalat" w:hAnsi="GHEA Grapalat" w:cs="Sylfaen"/>
          <w:vertAlign w:val="superscript"/>
        </w:rPr>
        <w:t>покупателя</w:t>
      </w:r>
      <w:r>
        <w:rPr>
          <w:rFonts w:ascii="GHEA Grapalat" w:hAnsi="GHEA Grapalat" w:cs="Sylfaen"/>
          <w:vertAlign w:val="superscript"/>
          <w:lang w:val="es-ES"/>
        </w:rPr>
        <w:t xml:space="preserve"> </w:t>
      </w: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5B8EAABD" w14:textId="77777777" w:rsidR="000078A8" w:rsidRDefault="000078A8" w:rsidP="000078A8">
      <w:pPr>
        <w:rPr>
          <w:rFonts w:ascii="GHEA Grapalat" w:hAnsi="GHEA Grapalat" w:cs="Sylfaen"/>
          <w:vertAlign w:val="superscript"/>
        </w:rPr>
      </w:pPr>
      <w:r>
        <w:rPr>
          <w:rFonts w:ascii="GHEA Grapalat" w:hAnsi="GHEA Grapalat" w:cs="Sylfaen"/>
          <w:sz w:val="20"/>
          <w:szCs w:val="20"/>
          <w:lang w:val="es-ES"/>
        </w:rPr>
        <w:t xml:space="preserve">   «--» 20</w:t>
      </w:r>
      <w:r>
        <w:rPr>
          <w:rFonts w:ascii="GHEA Grapalat" w:hAnsi="GHEA Grapalat" w:cs="Sylfaen"/>
          <w:sz w:val="20"/>
          <w:szCs w:val="20"/>
        </w:rPr>
        <w:t>г</w:t>
      </w:r>
      <w:r>
        <w:rPr>
          <w:rFonts w:ascii="GHEA Grapalat" w:hAnsi="GHEA Grapalat" w:cs="Sylfaen"/>
          <w:sz w:val="20"/>
          <w:szCs w:val="20"/>
          <w:lang w:val="es-ES"/>
        </w:rPr>
        <w:t>.</w:t>
      </w:r>
      <w:r>
        <w:rPr>
          <w:rFonts w:ascii="GHEA Grapalat" w:hAnsi="GHEA Grapalat" w:cs="Sylfaen"/>
          <w:sz w:val="20"/>
          <w:szCs w:val="20"/>
        </w:rPr>
        <w:t xml:space="preserve">договора под </w:t>
      </w:r>
      <w:proofErr w:type="gramStart"/>
      <w:r>
        <w:rPr>
          <w:rFonts w:ascii="GHEA Grapalat" w:hAnsi="GHEA Grapalat" w:cs="Sylfaen"/>
          <w:sz w:val="20"/>
          <w:szCs w:val="20"/>
        </w:rPr>
        <w:t xml:space="preserve">кодом </w:t>
      </w:r>
      <w:r>
        <w:rPr>
          <w:rFonts w:ascii="GHEA Grapalat" w:hAnsi="GHEA Grapalat" w:cs="Sylfaen"/>
          <w:sz w:val="20"/>
          <w:szCs w:val="20"/>
          <w:lang w:val="es-ES"/>
        </w:rPr>
        <w:t xml:space="preserve"> </w:t>
      </w:r>
      <w:r>
        <w:rPr>
          <w:rFonts w:ascii="GHEA Grapalat" w:hAnsi="GHEA Grapalat"/>
          <w:i/>
          <w:sz w:val="20"/>
          <w:szCs w:val="20"/>
          <w:lang w:val="af-ZA"/>
        </w:rPr>
        <w:t>_</w:t>
      </w:r>
      <w:proofErr w:type="gramEnd"/>
      <w:r>
        <w:rPr>
          <w:rFonts w:ascii="GHEA Grapalat" w:hAnsi="GHEA Grapalat"/>
          <w:i/>
          <w:sz w:val="20"/>
          <w:szCs w:val="20"/>
          <w:lang w:val="af-ZA"/>
        </w:rPr>
        <w:t>__</w:t>
      </w:r>
      <w:r>
        <w:rPr>
          <w:rFonts w:ascii="GHEA Grapalat" w:hAnsi="GHEA Grapalat" w:cs="Arial"/>
          <w:i/>
          <w:sz w:val="20"/>
          <w:szCs w:val="20"/>
          <w:shd w:val="clear" w:color="auto" w:fill="FFFFFF"/>
          <w:lang w:val="hy-AM"/>
        </w:rPr>
        <w:t>«________»</w:t>
      </w:r>
      <w:r>
        <w:rPr>
          <w:rFonts w:ascii="GHEA Grapalat" w:hAnsi="GHEA Grapalat"/>
          <w:i/>
          <w:sz w:val="20"/>
          <w:szCs w:val="20"/>
          <w:u w:val="single"/>
        </w:rPr>
        <w:t xml:space="preserve">__ </w:t>
      </w:r>
      <w:r>
        <w:rPr>
          <w:rFonts w:ascii="GHEA Grapalat" w:hAnsi="GHEA Grapalat"/>
          <w:sz w:val="20"/>
          <w:szCs w:val="20"/>
        </w:rPr>
        <w:t>(</w:t>
      </w:r>
      <w:r>
        <w:rPr>
          <w:rFonts w:ascii="GHEA Grapalat" w:hAnsi="GHEA Grapalat" w:cs="Sylfaen"/>
          <w:sz w:val="20"/>
          <w:szCs w:val="20"/>
        </w:rPr>
        <w:t>далее-Договор</w:t>
      </w:r>
      <w:r>
        <w:rPr>
          <w:rFonts w:ascii="GHEA Grapalat" w:hAnsi="GHEA Grapalat" w:cs="Sylfaen"/>
          <w:sz w:val="20"/>
          <w:szCs w:val="20"/>
          <w:lang w:val="es-ES"/>
        </w:rPr>
        <w:t>)</w:t>
      </w:r>
      <w:r>
        <w:rPr>
          <w:rFonts w:ascii="GHEA Grapalat" w:hAnsi="GHEA Grapalat" w:cs="Sylfaen"/>
          <w:sz w:val="20"/>
          <w:szCs w:val="20"/>
        </w:rPr>
        <w:t xml:space="preserve">, между мной </w:t>
      </w:r>
      <w:r>
        <w:rPr>
          <w:rFonts w:ascii="GHEA Grapalat" w:hAnsi="GHEA Grapalat" w:cs="Sylfaen"/>
          <w:sz w:val="20"/>
          <w:szCs w:val="20"/>
          <w:lang w:val="hy-AM"/>
        </w:rPr>
        <w:t xml:space="preserve"> </w:t>
      </w:r>
      <w:r>
        <w:rPr>
          <w:rFonts w:ascii="GHEA Grapalat" w:hAnsi="GHEA Grapalat" w:cs="Sylfaen"/>
          <w:sz w:val="20"/>
          <w:szCs w:val="20"/>
        </w:rPr>
        <w:t>и ------------------------- - ом</w:t>
      </w:r>
    </w:p>
    <w:p w14:paraId="0B390069" w14:textId="77777777" w:rsidR="000078A8" w:rsidRDefault="000078A8" w:rsidP="000078A8">
      <w:pPr>
        <w:rPr>
          <w:rFonts w:ascii="GHEA Grapalat" w:hAnsi="GHEA Grapalat"/>
          <w:u w:val="single"/>
          <w:lang w:val="es-ES"/>
        </w:rPr>
      </w:pPr>
      <w:r>
        <w:rPr>
          <w:rFonts w:ascii="GHEA Grapalat" w:hAnsi="GHEA Grapalat" w:cs="Sylfaen"/>
          <w:vertAlign w:val="superscript"/>
        </w:rPr>
        <w:t xml:space="preserve">                                                                                                                                                               </w:t>
      </w:r>
      <w:r>
        <w:rPr>
          <w:rFonts w:ascii="GHEA Grapalat" w:hAnsi="GHEA Grapalat" w:cs="Sylfaen"/>
          <w:vertAlign w:val="superscript"/>
          <w:lang w:val="hy-AM"/>
        </w:rPr>
        <w:t xml:space="preserve">                             </w:t>
      </w:r>
      <w:r>
        <w:rPr>
          <w:rFonts w:ascii="GHEA Grapalat" w:hAnsi="GHEA Grapalat" w:cs="Sylfaen"/>
          <w:vertAlign w:val="superscript"/>
        </w:rPr>
        <w:t>название</w:t>
      </w:r>
      <w:r>
        <w:rPr>
          <w:rFonts w:ascii="GHEA Grapalat" w:hAnsi="GHEA Grapalat" w:cs="Sylfaen"/>
          <w:vertAlign w:val="superscript"/>
          <w:lang w:val="es-ES"/>
        </w:rPr>
        <w:t xml:space="preserve"> </w:t>
      </w:r>
      <w:r>
        <w:rPr>
          <w:rFonts w:ascii="GHEA Grapalat" w:hAnsi="GHEA Grapalat" w:cs="Sylfaen"/>
          <w:vertAlign w:val="superscript"/>
        </w:rPr>
        <w:t>продавца</w:t>
      </w:r>
    </w:p>
    <w:p w14:paraId="24D17744" w14:textId="77777777" w:rsidR="000078A8" w:rsidRDefault="000078A8" w:rsidP="000078A8">
      <w:pPr>
        <w:ind w:firstLine="709"/>
        <w:rPr>
          <w:rFonts w:ascii="GHEA Grapalat" w:hAnsi="GHEA Grapalat" w:cs="Sylfaen"/>
          <w:sz w:val="20"/>
          <w:szCs w:val="20"/>
          <w:lang w:val="es-ES"/>
        </w:rPr>
      </w:pPr>
      <w:r>
        <w:rPr>
          <w:rFonts w:ascii="GHEA Grapalat" w:hAnsi="GHEA Grapalat"/>
          <w:u w:val="single"/>
          <w:lang w:val="es-ES"/>
        </w:rPr>
        <w:tab/>
      </w:r>
      <w:r>
        <w:rPr>
          <w:rFonts w:ascii="GHEA Grapalat" w:hAnsi="GHEA Grapalat" w:cs="Sylfaen"/>
          <w:sz w:val="20"/>
          <w:szCs w:val="20"/>
          <w:lang w:val="es-ES"/>
        </w:rPr>
        <w:t xml:space="preserve"> «--»   </w:t>
      </w:r>
      <w:proofErr w:type="gramStart"/>
      <w:r>
        <w:rPr>
          <w:rFonts w:ascii="GHEA Grapalat" w:hAnsi="GHEA Grapalat" w:cs="Sylfaen"/>
          <w:sz w:val="20"/>
          <w:szCs w:val="20"/>
          <w:lang w:val="es-ES"/>
        </w:rPr>
        <w:t xml:space="preserve">20  </w:t>
      </w:r>
      <w:r>
        <w:rPr>
          <w:rFonts w:ascii="GHEA Grapalat" w:hAnsi="GHEA Grapalat" w:cs="Sylfaen"/>
          <w:sz w:val="20"/>
          <w:szCs w:val="20"/>
        </w:rPr>
        <w:t>года</w:t>
      </w:r>
      <w:proofErr w:type="gramEnd"/>
      <w:r>
        <w:rPr>
          <w:rFonts w:ascii="GHEA Grapalat" w:hAnsi="GHEA Grapalat" w:cs="Sylfaen"/>
          <w:sz w:val="20"/>
          <w:szCs w:val="20"/>
        </w:rPr>
        <w:t xml:space="preserve"> </w:t>
      </w:r>
      <w:r>
        <w:rPr>
          <w:rFonts w:ascii="GHEA Grapalat" w:hAnsi="GHEA Grapalat" w:cs="Sylfaen"/>
          <w:sz w:val="20"/>
          <w:szCs w:val="20"/>
          <w:lang w:val="es-ES"/>
        </w:rPr>
        <w:t xml:space="preserve"> </w:t>
      </w:r>
      <w:r>
        <w:rPr>
          <w:rFonts w:ascii="GHEA Grapalat" w:hAnsi="GHEA Grapalat"/>
          <w:sz w:val="20"/>
          <w:szCs w:val="20"/>
        </w:rPr>
        <w:t>заключен</w:t>
      </w:r>
      <w:r>
        <w:rPr>
          <w:rFonts w:ascii="GHEA Grapalat" w:hAnsi="GHEA Grapalat" w:cs="Sylfaen"/>
          <w:sz w:val="20"/>
          <w:szCs w:val="20"/>
          <w:lang w:val="es-ES"/>
        </w:rPr>
        <w:t xml:space="preserve"> </w:t>
      </w:r>
      <w:r>
        <w:rPr>
          <w:rFonts w:ascii="GHEA Grapalat" w:hAnsi="GHEA Grapalat" w:cs="Sylfaen"/>
          <w:sz w:val="20"/>
          <w:szCs w:val="20"/>
        </w:rPr>
        <w:t xml:space="preserve">договор факторинга под кодом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rPr>
        <w:t>.</w:t>
      </w:r>
      <w:r>
        <w:rPr>
          <w:rFonts w:ascii="GHEA Grapalat" w:hAnsi="GHEA Grapalat" w:cs="Sylfaen"/>
          <w:sz w:val="20"/>
          <w:szCs w:val="20"/>
          <w:lang w:val="es-ES"/>
        </w:rPr>
        <w:t xml:space="preserve"> </w:t>
      </w:r>
    </w:p>
    <w:p w14:paraId="12D92B3F" w14:textId="77777777" w:rsidR="000078A8" w:rsidRDefault="000078A8" w:rsidP="000078A8">
      <w:pPr>
        <w:rPr>
          <w:rFonts w:ascii="GHEA Grapalat" w:hAnsi="GHEA Grapalat" w:cs="Sylfaen"/>
          <w:sz w:val="20"/>
          <w:szCs w:val="20"/>
          <w:lang w:val="es-ES"/>
        </w:rPr>
      </w:pPr>
    </w:p>
    <w:p w14:paraId="305CC490" w14:textId="77777777" w:rsidR="000078A8" w:rsidRDefault="000078A8" w:rsidP="000078A8">
      <w:pPr>
        <w:pStyle w:val="aff"/>
        <w:numPr>
          <w:ilvl w:val="0"/>
          <w:numId w:val="34"/>
        </w:numPr>
        <w:jc w:val="both"/>
        <w:rPr>
          <w:rFonts w:ascii="GHEA Grapalat" w:hAnsi="GHEA Grapalat" w:cs="Sylfaen"/>
          <w:sz w:val="20"/>
          <w:szCs w:val="20"/>
        </w:rPr>
      </w:pPr>
      <w:r>
        <w:rPr>
          <w:rFonts w:ascii="GHEA Grapalat" w:hAnsi="GHEA Grapalat" w:cs="Sylfaen"/>
          <w:sz w:val="20"/>
          <w:szCs w:val="20"/>
        </w:rPr>
        <w:t xml:space="preserve">Согласен с условиями изложенными в пункте </w:t>
      </w:r>
      <w:proofErr w:type="gramStart"/>
      <w:r>
        <w:rPr>
          <w:rFonts w:ascii="GHEA Grapalat" w:hAnsi="GHEA Grapalat" w:cs="Sylfaen"/>
          <w:sz w:val="20"/>
          <w:szCs w:val="20"/>
        </w:rPr>
        <w:t>8.12 .</w:t>
      </w:r>
      <w:proofErr w:type="gramEnd"/>
    </w:p>
    <w:p w14:paraId="71ED9663" w14:textId="77777777" w:rsidR="000078A8" w:rsidRDefault="000078A8" w:rsidP="000078A8">
      <w:pPr>
        <w:jc w:val="center"/>
        <w:rPr>
          <w:rFonts w:ascii="GHEA Grapalat" w:hAnsi="GHEA Grapalat" w:cs="GHEA Grapalat"/>
          <w:lang w:val="es-ES"/>
        </w:rPr>
      </w:pPr>
    </w:p>
    <w:p w14:paraId="42AF3825" w14:textId="77777777" w:rsidR="000078A8" w:rsidRDefault="000078A8" w:rsidP="000078A8">
      <w:pPr>
        <w:jc w:val="center"/>
        <w:rPr>
          <w:rFonts w:ascii="GHEA Grapalat" w:hAnsi="GHEA Grapalat" w:cs="Sylfaen"/>
          <w:b/>
          <w:lang w:val="es-ES"/>
        </w:rPr>
      </w:pPr>
    </w:p>
    <w:p w14:paraId="5709B7BC" w14:textId="77777777" w:rsidR="000078A8" w:rsidRDefault="000078A8" w:rsidP="000078A8">
      <w:pPr>
        <w:ind w:left="720" w:firstLine="720"/>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2ADA8E66" w14:textId="77777777" w:rsidR="000078A8" w:rsidRDefault="000078A8" w:rsidP="000078A8">
      <w:pPr>
        <w:rPr>
          <w:rFonts w:ascii="GHEA Grapalat" w:hAnsi="GHEA Grapalat"/>
          <w:sz w:val="20"/>
          <w:vertAlign w:val="superscript"/>
          <w:lang w:val="hy-AM"/>
        </w:rPr>
      </w:pPr>
      <w:r>
        <w:rPr>
          <w:rFonts w:ascii="GHEA Grapalat" w:hAnsi="GHEA Grapalat"/>
          <w:sz w:val="20"/>
          <w:vertAlign w:val="superscript"/>
        </w:rPr>
        <w:t xml:space="preserve">                                                </w:t>
      </w:r>
      <w:r>
        <w:rPr>
          <w:rFonts w:ascii="GHEA Grapalat" w:hAnsi="GHEA Grapalat"/>
          <w:sz w:val="20"/>
          <w:vertAlign w:val="superscript"/>
          <w:lang w:val="hy-AM"/>
        </w:rPr>
        <w:t>название финансового агента (должность руководителя, имя, фамилия)</w:t>
      </w:r>
      <w:r>
        <w:rPr>
          <w:rFonts w:ascii="GHEA Grapalat" w:hAnsi="GHEA Grapalat"/>
          <w:sz w:val="20"/>
          <w:vertAlign w:val="superscript"/>
        </w:rPr>
        <w:t xml:space="preserve">                                                         подпись</w:t>
      </w:r>
      <w:r>
        <w:rPr>
          <w:rFonts w:ascii="GHEA Grapalat" w:hAnsi="GHEA Grapalat"/>
          <w:sz w:val="20"/>
          <w:vertAlign w:val="superscript"/>
          <w:lang w:val="hy-AM"/>
        </w:rPr>
        <w:t xml:space="preserve">                                                                                                                                                                                                                       </w:t>
      </w:r>
    </w:p>
    <w:p w14:paraId="1D95B680" w14:textId="77777777" w:rsidR="000078A8" w:rsidRDefault="000078A8" w:rsidP="000078A8">
      <w:pPr>
        <w:jc w:val="right"/>
        <w:rPr>
          <w:rFonts w:ascii="GHEA Grapalat" w:hAnsi="GHEA Grapalat"/>
          <w:sz w:val="20"/>
          <w:lang w:val="hy-AM"/>
        </w:rPr>
      </w:pPr>
      <w:r>
        <w:rPr>
          <w:rFonts w:ascii="GHEA Grapalat" w:hAnsi="GHEA Grapalat"/>
          <w:sz w:val="20"/>
          <w:lang w:val="hy-AM"/>
        </w:rPr>
        <w:t xml:space="preserve">    </w:t>
      </w:r>
    </w:p>
    <w:p w14:paraId="1386FF01" w14:textId="77777777" w:rsidR="000078A8" w:rsidRDefault="000078A8" w:rsidP="000078A8">
      <w:pPr>
        <w:jc w:val="center"/>
        <w:rPr>
          <w:rFonts w:ascii="GHEA Grapalat" w:hAnsi="GHEA Grapalat" w:cs="Sylfaen"/>
          <w:sz w:val="16"/>
          <w:szCs w:val="16"/>
          <w:lang w:val="es-ES"/>
        </w:rPr>
      </w:pPr>
      <w:r>
        <w:rPr>
          <w:rFonts w:ascii="GHEA Grapalat" w:hAnsi="GHEA Grapalat"/>
          <w:sz w:val="16"/>
          <w:szCs w:val="16"/>
        </w:rPr>
        <w:t xml:space="preserve">                                                                                                      М. П.</w:t>
      </w:r>
      <w:r>
        <w:rPr>
          <w:rFonts w:ascii="GHEA Grapalat" w:hAnsi="GHEA Grapalat" w:cs="Sylfaen"/>
          <w:sz w:val="16"/>
          <w:szCs w:val="16"/>
          <w:lang w:val="es-ES"/>
        </w:rPr>
        <w:t xml:space="preserve"> (</w:t>
      </w:r>
      <w:r>
        <w:rPr>
          <w:rFonts w:ascii="GHEA Grapalat" w:hAnsi="GHEA Grapalat" w:cs="Sylfaen"/>
          <w:sz w:val="16"/>
          <w:szCs w:val="16"/>
        </w:rPr>
        <w:t>при наличии</w:t>
      </w:r>
      <w:r>
        <w:rPr>
          <w:rFonts w:ascii="GHEA Grapalat" w:hAnsi="GHEA Grapalat" w:cs="Sylfaen"/>
          <w:sz w:val="16"/>
          <w:szCs w:val="16"/>
          <w:lang w:val="es-ES"/>
        </w:rPr>
        <w:t>)</w:t>
      </w:r>
    </w:p>
    <w:p w14:paraId="3CF18D2D" w14:textId="77777777" w:rsidR="000078A8" w:rsidRDefault="000078A8" w:rsidP="000078A8">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C1B996" w14:textId="77777777" w:rsidR="000078A8" w:rsidRDefault="000078A8" w:rsidP="000078A8">
      <w:pPr>
        <w:jc w:val="center"/>
        <w:rPr>
          <w:rFonts w:ascii="GHEA Grapalat" w:hAnsi="GHEA Grapalat" w:cs="Sylfaen"/>
          <w:sz w:val="16"/>
          <w:szCs w:val="16"/>
          <w:lang w:val="es-ES"/>
        </w:rPr>
      </w:pPr>
    </w:p>
    <w:p w14:paraId="37F978D9" w14:textId="77777777" w:rsidR="000078A8" w:rsidRDefault="000078A8" w:rsidP="000078A8">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20  </w:t>
      </w:r>
      <w:r>
        <w:rPr>
          <w:rFonts w:ascii="GHEA Grapalat" w:hAnsi="GHEA Grapalat" w:cs="Sylfaen"/>
          <w:sz w:val="20"/>
          <w:szCs w:val="20"/>
        </w:rPr>
        <w:t>г.</w:t>
      </w:r>
      <w:proofErr w:type="gramEnd"/>
      <w:r>
        <w:rPr>
          <w:rFonts w:ascii="GHEA Grapalat" w:hAnsi="GHEA Grapalat"/>
          <w:sz w:val="20"/>
          <w:lang w:val="hy-AM"/>
        </w:rPr>
        <w:tab/>
        <w:t xml:space="preserve"> </w:t>
      </w:r>
    </w:p>
    <w:p w14:paraId="789DF000" w14:textId="77777777" w:rsidR="000078A8" w:rsidRDefault="000078A8" w:rsidP="000078A8">
      <w:pPr>
        <w:jc w:val="center"/>
        <w:rPr>
          <w:ins w:id="16" w:author="Inesa Kocharyan" w:date="2025-02-19T10:39:00Z"/>
          <w:rFonts w:ascii="GHEA Grapalat" w:hAnsi="GHEA Grapalat" w:cs="Sylfaen"/>
          <w:b/>
          <w:lang w:val="es-ES"/>
        </w:rPr>
      </w:pPr>
    </w:p>
    <w:p w14:paraId="5E0D21AA" w14:textId="77777777" w:rsidR="000078A8" w:rsidRDefault="000078A8" w:rsidP="000078A8">
      <w:pPr>
        <w:widowControl w:val="0"/>
        <w:spacing w:after="160"/>
        <w:ind w:left="-142" w:firstLine="142"/>
        <w:jc w:val="center"/>
        <w:rPr>
          <w:rFonts w:ascii="GHEA Grapalat" w:hAnsi="GHEA Grapalat" w:cs="Sylfaen"/>
          <w:b/>
        </w:rPr>
      </w:pPr>
    </w:p>
    <w:p w14:paraId="05459B06" w14:textId="38D165BA" w:rsidR="000078A8" w:rsidRDefault="000078A8">
      <w:pPr>
        <w:rPr>
          <w:rFonts w:ascii="GHEA Grapalat" w:hAnsi="GHEA Grapalat" w:cs="Sylfaen"/>
          <w:b/>
        </w:rPr>
      </w:pPr>
    </w:p>
    <w:p w14:paraId="7C036CA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317AB" w14:textId="77777777" w:rsidR="00D74569" w:rsidRDefault="00D74569">
      <w:r>
        <w:separator/>
      </w:r>
    </w:p>
  </w:endnote>
  <w:endnote w:type="continuationSeparator" w:id="0">
    <w:p w14:paraId="2CEE9B22" w14:textId="77777777" w:rsidR="00D74569" w:rsidRDefault="00D7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3A025" w14:textId="77777777" w:rsidR="00D74569" w:rsidRDefault="00D74569">
      <w:r>
        <w:separator/>
      </w:r>
    </w:p>
  </w:footnote>
  <w:footnote w:type="continuationSeparator" w:id="0">
    <w:p w14:paraId="322A175C" w14:textId="77777777" w:rsidR="00D74569" w:rsidRDefault="00D74569">
      <w:r>
        <w:continuationSeparator/>
      </w:r>
    </w:p>
  </w:footnote>
  <w:footnote w:id="1">
    <w:p w14:paraId="29140464" w14:textId="77777777" w:rsidR="00D74569" w:rsidRPr="00ED3BA4" w:rsidRDefault="00D74569" w:rsidP="007A5F50">
      <w:pPr>
        <w:pStyle w:val="af2"/>
        <w:jc w:val="both"/>
        <w:rPr>
          <w:rFonts w:asciiTheme="minorHAnsi" w:hAnsiTheme="minorHAnsi"/>
          <w:i/>
          <w:lang w:val="hy-AM"/>
        </w:rPr>
      </w:pPr>
    </w:p>
  </w:footnote>
  <w:footnote w:id="2">
    <w:p w14:paraId="387E640B" w14:textId="2B0E6898" w:rsidR="00E36842" w:rsidRDefault="00E36842" w:rsidP="00E36842">
      <w:pPr>
        <w:pStyle w:val="af2"/>
        <w:jc w:val="both"/>
        <w:rPr>
          <w:rFonts w:ascii="GHEA Grapalat" w:hAnsi="GHEA Grapalat"/>
          <w:i/>
        </w:rPr>
      </w:pPr>
    </w:p>
  </w:footnote>
  <w:footnote w:id="3">
    <w:p w14:paraId="11FA1243" w14:textId="61DA2D74" w:rsidR="00E36842" w:rsidRDefault="00E36842" w:rsidP="00DF3B69">
      <w:pPr>
        <w:widowControl w:val="0"/>
        <w:jc w:val="both"/>
        <w:rPr>
          <w:rFonts w:ascii="GHEA Grapalat" w:hAnsi="GHEA Grapalat"/>
          <w:i/>
          <w:sz w:val="20"/>
          <w:szCs w:val="20"/>
        </w:rPr>
      </w:pPr>
    </w:p>
  </w:footnote>
  <w:footnote w:id="4">
    <w:p w14:paraId="419B41D2" w14:textId="77777777" w:rsidR="00E36842" w:rsidRDefault="00E36842" w:rsidP="00E36842">
      <w:pPr>
        <w:pStyle w:val="af2"/>
        <w:widowControl w:val="0"/>
        <w:jc w:val="both"/>
        <w:rPr>
          <w:rFonts w:ascii="GHEA Grapalat" w:hAnsi="GHEA Grapalat"/>
          <w:i/>
          <w:lang w:val="hy-AM"/>
        </w:rPr>
      </w:pPr>
      <w:r>
        <w:rPr>
          <w:rFonts w:ascii="GHEA Grapalat" w:hAnsi="GHEA Grapalat"/>
          <w:i/>
          <w:vertAlign w:val="superscript"/>
          <w:lang w:val="hy-AM"/>
        </w:rPr>
        <w:t>6.1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7C38F8F1" w14:textId="77777777" w:rsidR="00E36842" w:rsidRDefault="00E36842" w:rsidP="00E36842">
      <w:pPr>
        <w:pStyle w:val="af2"/>
        <w:jc w:val="both"/>
        <w:rPr>
          <w:del w:id="3" w:author="Inesa Kocharyan" w:date="2019-10-29T12:18:00Z"/>
        </w:rPr>
      </w:pPr>
      <w:r>
        <w:rPr>
          <w:rStyle w:val="af6"/>
        </w:rPr>
        <w:t>7</w:t>
      </w:r>
      <w:r>
        <w:t xml:space="preserve"> </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Pr>
          <w:rFonts w:ascii="GHEA Grapalat" w:hAnsi="GHEA Grapalat"/>
          <w:i/>
        </w:rPr>
        <w:t>, ,</w:t>
      </w:r>
      <w:proofErr w:type="gramEnd"/>
      <w:r>
        <w:rPr>
          <w:rFonts w:ascii="GHEA Grapalat" w:hAnsi="GHEA Grapalat"/>
          <w:i/>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Pr>
          <w:rFonts w:ascii="GHEA Grapalat" w:hAnsi="GHEA Grapalat"/>
        </w:rPr>
        <w:t xml:space="preserve">, </w:t>
      </w:r>
      <w:r>
        <w:rPr>
          <w:rFonts w:ascii="GHEA Grapalat" w:hAnsi="GHEA Grapalat"/>
          <w:i/>
        </w:rPr>
        <w:t>если не применяется условие, установленное последним предложением пункта 1.1 настоящей части ".</w:t>
      </w:r>
    </w:p>
  </w:footnote>
  <w:footnote w:id="5">
    <w:p w14:paraId="30B325B8" w14:textId="77777777" w:rsidR="00E36842" w:rsidRDefault="00E36842" w:rsidP="00E36842">
      <w:pPr>
        <w:pStyle w:val="af2"/>
        <w:jc w:val="both"/>
        <w:rPr>
          <w:rFonts w:ascii="GHEA Grapalat" w:hAnsi="GHEA Grapalat"/>
          <w:i/>
        </w:rPr>
      </w:pPr>
      <w:r>
        <w:rPr>
          <w:rStyle w:val="af6"/>
        </w:rPr>
        <w:t>8</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63BADA89" w14:textId="77777777" w:rsidR="00E36842" w:rsidRDefault="00E36842" w:rsidP="00E36842">
      <w:pPr>
        <w:pStyle w:val="af2"/>
        <w:rPr>
          <w:rFonts w:asciiTheme="minorHAnsi" w:hAnsiTheme="minorHAnsi"/>
        </w:rPr>
      </w:pPr>
    </w:p>
  </w:footnote>
  <w:footnote w:id="6">
    <w:p w14:paraId="666A9B71" w14:textId="77777777" w:rsidR="00D74569" w:rsidRPr="00FE2AA4" w:rsidRDefault="00D7456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22DA2BF9" w14:textId="77777777" w:rsidR="00D74569" w:rsidRPr="008842CE" w:rsidRDefault="00D7456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D5B4D8" w14:textId="77777777" w:rsidR="00D74569" w:rsidRPr="000811C1" w:rsidRDefault="00D74569">
      <w:pPr>
        <w:pStyle w:val="af2"/>
        <w:rPr>
          <w:lang w:val="af-ZA"/>
        </w:rPr>
      </w:pPr>
    </w:p>
  </w:footnote>
  <w:footnote w:id="8">
    <w:p w14:paraId="6F877D96" w14:textId="77777777" w:rsidR="00D74569" w:rsidRPr="0092041F" w:rsidRDefault="00D74569" w:rsidP="00C67FAB">
      <w:pPr>
        <w:pStyle w:val="af2"/>
        <w:jc w:val="both"/>
        <w:rPr>
          <w:rFonts w:ascii="GHEA Grapalat" w:hAnsi="GHEA Grapalat"/>
          <w:i/>
        </w:rPr>
      </w:pPr>
    </w:p>
  </w:footnote>
  <w:footnote w:id="9">
    <w:p w14:paraId="3BE9C965" w14:textId="77777777" w:rsidR="00D74569" w:rsidRPr="004A4643" w:rsidRDefault="00D74569" w:rsidP="00C67FAB">
      <w:pPr>
        <w:pStyle w:val="af2"/>
        <w:jc w:val="both"/>
        <w:rPr>
          <w:rFonts w:ascii="GHEA Grapalat" w:hAnsi="GHEA Grapalat"/>
          <w:i/>
          <w:lang w:val="hy-AM"/>
        </w:rPr>
      </w:pPr>
    </w:p>
  </w:footnote>
  <w:footnote w:id="10">
    <w:p w14:paraId="12E002BB" w14:textId="77777777" w:rsidR="00D74569" w:rsidRPr="008E4439" w:rsidRDefault="00D7456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6D58E02" w14:textId="77777777" w:rsidR="00D74569" w:rsidRPr="000811C1" w:rsidRDefault="00D74569" w:rsidP="0027573B">
      <w:pPr>
        <w:pStyle w:val="af2"/>
        <w:rPr>
          <w:rFonts w:ascii="Sylfaen" w:hAnsi="Sylfaen"/>
          <w:sz w:val="18"/>
          <w:szCs w:val="18"/>
        </w:rPr>
      </w:pPr>
    </w:p>
  </w:footnote>
  <w:footnote w:id="11">
    <w:p w14:paraId="39B5C6E8" w14:textId="77777777" w:rsidR="00D74569" w:rsidRPr="00A31673" w:rsidRDefault="00D7456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D9C8681" w14:textId="77777777" w:rsidR="00D74569" w:rsidRPr="00DE7706" w:rsidRDefault="00D7456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48E0BCA2" w14:textId="77777777" w:rsidR="00D74569" w:rsidRPr="00B666FB" w:rsidRDefault="00D7456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4">
    <w:p w14:paraId="70B16E69" w14:textId="77777777" w:rsidR="00D74569" w:rsidRDefault="00D74569" w:rsidP="00637230">
      <w:pPr>
        <w:jc w:val="both"/>
        <w:rPr>
          <w:rFonts w:asciiTheme="minorHAnsi" w:hAnsiTheme="minorHAnsi"/>
          <w:lang w:val="af-ZA"/>
        </w:rPr>
      </w:pPr>
    </w:p>
  </w:footnote>
  <w:footnote w:id="15">
    <w:p w14:paraId="61E5B0FF" w14:textId="77777777" w:rsidR="00D74569" w:rsidRPr="00A25D1B" w:rsidRDefault="00D7456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43C41468" w14:textId="77777777" w:rsidR="00D74569" w:rsidRPr="00DC619D" w:rsidRDefault="00D7456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544FB797" w14:textId="77777777" w:rsidR="00D74569" w:rsidRPr="00D3436F" w:rsidRDefault="00D7456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1430595" w14:textId="77777777" w:rsidR="00D74569" w:rsidRPr="00D3436F" w:rsidRDefault="00D74569">
      <w:pPr>
        <w:pStyle w:val="af2"/>
        <w:rPr>
          <w:lang w:val="es-ES"/>
        </w:rPr>
      </w:pPr>
    </w:p>
  </w:footnote>
  <w:footnote w:id="18">
    <w:p w14:paraId="5339E3EB" w14:textId="77777777" w:rsidR="00D74569" w:rsidRPr="008842CE" w:rsidRDefault="00D7456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EE99073" w14:textId="77777777" w:rsidR="00D74569" w:rsidRPr="008842CE" w:rsidRDefault="00D74569" w:rsidP="003D2FE2">
      <w:pPr>
        <w:pStyle w:val="af2"/>
        <w:jc w:val="both"/>
        <w:rPr>
          <w:rFonts w:ascii="GHEA Grapalat" w:hAnsi="GHEA Grapalat"/>
        </w:rPr>
      </w:pPr>
    </w:p>
  </w:footnote>
  <w:footnote w:id="19">
    <w:p w14:paraId="11578311" w14:textId="77777777" w:rsidR="00D74569" w:rsidRPr="008842CE" w:rsidRDefault="00D74569" w:rsidP="003D2FE2">
      <w:pPr>
        <w:pStyle w:val="af2"/>
        <w:jc w:val="both"/>
      </w:pPr>
    </w:p>
  </w:footnote>
  <w:footnote w:id="20">
    <w:p w14:paraId="654BDD3E" w14:textId="77777777" w:rsidR="00D74569" w:rsidRPr="008842CE" w:rsidRDefault="00D745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738AF6" w14:textId="77777777" w:rsidR="00D74569" w:rsidRPr="008842CE" w:rsidRDefault="00D74569" w:rsidP="000A214C">
      <w:pPr>
        <w:pStyle w:val="af2"/>
        <w:jc w:val="both"/>
        <w:rPr>
          <w:rFonts w:ascii="GHEA Grapalat" w:hAnsi="GHEA Grapalat"/>
        </w:rPr>
      </w:pPr>
    </w:p>
  </w:footnote>
  <w:footnote w:id="21">
    <w:p w14:paraId="2DA6C760" w14:textId="77777777" w:rsidR="00D74569" w:rsidRPr="008842CE" w:rsidRDefault="00D74569" w:rsidP="000A214C">
      <w:pPr>
        <w:pStyle w:val="af2"/>
        <w:jc w:val="both"/>
      </w:pPr>
    </w:p>
  </w:footnote>
  <w:footnote w:id="22">
    <w:p w14:paraId="723B76B4" w14:textId="77777777" w:rsidR="00D74569" w:rsidRPr="00217344" w:rsidRDefault="00D74569"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E45C682" w14:textId="77777777" w:rsidR="00D74569" w:rsidRPr="008842CE" w:rsidRDefault="00D7456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05DD5175" w14:textId="77777777" w:rsidR="00D74569" w:rsidRDefault="00D74569" w:rsidP="00D3436F">
      <w:pPr>
        <w:pStyle w:val="af2"/>
        <w:widowControl w:val="0"/>
        <w:jc w:val="both"/>
        <w:rPr>
          <w:ins w:id="1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68A9C18" w14:textId="77777777" w:rsidR="00D74569" w:rsidRPr="00F21C0D" w:rsidRDefault="00D74569" w:rsidP="00D3436F">
      <w:pPr>
        <w:pStyle w:val="af2"/>
        <w:widowControl w:val="0"/>
        <w:jc w:val="both"/>
        <w:rPr>
          <w:lang w:val="hy-AM"/>
        </w:rPr>
      </w:pPr>
    </w:p>
  </w:footnote>
  <w:footnote w:id="25">
    <w:p w14:paraId="5E930D19" w14:textId="77777777" w:rsidR="00D74569" w:rsidRDefault="00D7456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4A6A63C1" w14:textId="77777777" w:rsidR="00D74569" w:rsidRDefault="00D74569" w:rsidP="005E52ED">
      <w:pPr>
        <w:pStyle w:val="af2"/>
        <w:widowControl w:val="0"/>
        <w:jc w:val="both"/>
        <w:rPr>
          <w:rFonts w:ascii="GHEA Grapalat" w:hAnsi="GHEA Grapalat"/>
          <w:i/>
        </w:rPr>
      </w:pPr>
    </w:p>
    <w:p w14:paraId="6E81BDA0" w14:textId="77777777" w:rsidR="00D74569" w:rsidRDefault="00D74569" w:rsidP="005E52ED">
      <w:pPr>
        <w:pStyle w:val="af2"/>
        <w:widowControl w:val="0"/>
        <w:jc w:val="both"/>
        <w:rPr>
          <w:rFonts w:ascii="GHEA Grapalat" w:hAnsi="GHEA Grapalat"/>
          <w:i/>
        </w:rPr>
      </w:pPr>
    </w:p>
    <w:p w14:paraId="02548D27" w14:textId="77777777" w:rsidR="00D74569" w:rsidRPr="00EB336B" w:rsidRDefault="00D7456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0B7C58C" w14:textId="77777777" w:rsidR="00D74569" w:rsidRPr="00D3436F" w:rsidRDefault="00D74569">
      <w:pPr>
        <w:pStyle w:val="af2"/>
        <w:rPr>
          <w:lang w:val="hy-AM"/>
        </w:rPr>
      </w:pPr>
    </w:p>
  </w:footnote>
  <w:footnote w:id="26">
    <w:p w14:paraId="25223E11" w14:textId="77777777" w:rsidR="00D74569" w:rsidRPr="008842CE" w:rsidRDefault="00D7456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DB3D11C" w14:textId="77777777" w:rsidR="00D74569" w:rsidRPr="00E85250" w:rsidRDefault="00D74569" w:rsidP="00D90640">
      <w:pPr>
        <w:widowControl w:val="0"/>
        <w:spacing w:after="160" w:line="360" w:lineRule="auto"/>
        <w:ind w:firstLine="709"/>
        <w:jc w:val="both"/>
        <w:rPr>
          <w:rFonts w:ascii="GHEA Grapalat" w:hAnsi="GHEA Grapalat"/>
          <w:lang w:val="hy-AM"/>
        </w:rPr>
      </w:pPr>
    </w:p>
    <w:p w14:paraId="6669FC0B" w14:textId="77777777" w:rsidR="00D74569" w:rsidRPr="00D3436F" w:rsidRDefault="00D74569">
      <w:pPr>
        <w:pStyle w:val="af2"/>
        <w:rPr>
          <w:lang w:val="hy-AM"/>
        </w:rPr>
      </w:pPr>
    </w:p>
  </w:footnote>
  <w:footnote w:id="27">
    <w:p w14:paraId="0AF72487" w14:textId="77777777" w:rsidR="00D74569" w:rsidRPr="00402BC3" w:rsidRDefault="00D7456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64107D7" w14:textId="77777777" w:rsidR="00D74569" w:rsidRPr="00552088" w:rsidRDefault="00D7456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7D690CE" w14:textId="77777777" w:rsidR="00D74569" w:rsidRPr="00D3436F" w:rsidRDefault="00D74569">
      <w:pPr>
        <w:pStyle w:val="af2"/>
        <w:rPr>
          <w:lang w:val="hy-AM"/>
        </w:rPr>
      </w:pPr>
    </w:p>
  </w:footnote>
  <w:footnote w:id="28">
    <w:p w14:paraId="0D7E168A" w14:textId="77777777" w:rsidR="00D74569" w:rsidRPr="008842CE" w:rsidRDefault="00D7456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9336E98" w14:textId="77777777" w:rsidR="00D74569" w:rsidRPr="00D3436F" w:rsidRDefault="00D74569">
      <w:pPr>
        <w:pStyle w:val="af2"/>
        <w:rPr>
          <w:lang w:val="hy-AM"/>
        </w:rPr>
      </w:pPr>
    </w:p>
  </w:footnote>
  <w:footnote w:id="29">
    <w:p w14:paraId="05269B7C" w14:textId="77777777" w:rsidR="00D74569" w:rsidRPr="00D3436F" w:rsidRDefault="00D7456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14:paraId="3527847E" w14:textId="77777777" w:rsidR="00D74569" w:rsidRPr="008842CE" w:rsidRDefault="00D7456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12A233" w14:textId="77777777" w:rsidR="00D74569" w:rsidRPr="00D3436F" w:rsidRDefault="00D74569">
      <w:pPr>
        <w:pStyle w:val="af2"/>
        <w:rPr>
          <w:lang w:val="hy-AM"/>
        </w:rPr>
      </w:pPr>
    </w:p>
  </w:footnote>
  <w:footnote w:id="31">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32">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33">
    <w:p w14:paraId="69D50D19" w14:textId="77777777" w:rsidR="00D74569" w:rsidRPr="00E861BF" w:rsidRDefault="00D74569" w:rsidP="008842CE">
      <w:pPr>
        <w:pStyle w:val="af2"/>
        <w:widowControl w:val="0"/>
        <w:jc w:val="both"/>
        <w:rPr>
          <w:rFonts w:ascii="GHEA Grapalat" w:hAnsi="GHEA Grapalat"/>
          <w:i/>
        </w:rPr>
      </w:pPr>
    </w:p>
  </w:footnote>
  <w:footnote w:id="34">
    <w:p w14:paraId="2D6462EE" w14:textId="77777777" w:rsidR="00D74569" w:rsidRPr="00332512" w:rsidRDefault="00D74569" w:rsidP="008842CE">
      <w:pPr>
        <w:pStyle w:val="af2"/>
        <w:widowControl w:val="0"/>
        <w:jc w:val="both"/>
        <w:rPr>
          <w:rFonts w:asciiTheme="minorHAnsi" w:hAnsiTheme="minorHAnsi"/>
        </w:rPr>
      </w:pPr>
    </w:p>
  </w:footnote>
  <w:footnote w:id="35">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KA">
    <w15:presenceInfo w15:providerId="None" w15:userId="V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078A8"/>
    <w:rsid w:val="00010ECA"/>
    <w:rsid w:val="00011099"/>
    <w:rsid w:val="00011CB9"/>
    <w:rsid w:val="00012347"/>
    <w:rsid w:val="00012E2C"/>
    <w:rsid w:val="00013093"/>
    <w:rsid w:val="000132F3"/>
    <w:rsid w:val="00013C24"/>
    <w:rsid w:val="00016653"/>
    <w:rsid w:val="00016A75"/>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13D9"/>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184"/>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DE8"/>
    <w:rsid w:val="000A0D6B"/>
    <w:rsid w:val="000A15F9"/>
    <w:rsid w:val="000A1DB5"/>
    <w:rsid w:val="000A214C"/>
    <w:rsid w:val="000A2D07"/>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94A"/>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476"/>
    <w:rsid w:val="001647D2"/>
    <w:rsid w:val="001649C8"/>
    <w:rsid w:val="00164B91"/>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7D1"/>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C65"/>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183"/>
    <w:rsid w:val="002A1FAC"/>
    <w:rsid w:val="002A2CC7"/>
    <w:rsid w:val="002A2F79"/>
    <w:rsid w:val="002A3785"/>
    <w:rsid w:val="002A3FC1"/>
    <w:rsid w:val="002A464D"/>
    <w:rsid w:val="002A4BE0"/>
    <w:rsid w:val="002A560E"/>
    <w:rsid w:val="002A665D"/>
    <w:rsid w:val="002A7380"/>
    <w:rsid w:val="002A76C6"/>
    <w:rsid w:val="002A7A40"/>
    <w:rsid w:val="002B0631"/>
    <w:rsid w:val="002B069C"/>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5087"/>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34F"/>
    <w:rsid w:val="00382A99"/>
    <w:rsid w:val="00382B60"/>
    <w:rsid w:val="0038317B"/>
    <w:rsid w:val="00383467"/>
    <w:rsid w:val="003839FF"/>
    <w:rsid w:val="0038400D"/>
    <w:rsid w:val="0038438D"/>
    <w:rsid w:val="0038517B"/>
    <w:rsid w:val="003856AB"/>
    <w:rsid w:val="00385C27"/>
    <w:rsid w:val="00386738"/>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C9C"/>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2D15"/>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5E"/>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151A"/>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1E93"/>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359"/>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DC9"/>
    <w:rsid w:val="0069507E"/>
    <w:rsid w:val="006953B6"/>
    <w:rsid w:val="00695E8D"/>
    <w:rsid w:val="006968E8"/>
    <w:rsid w:val="00696900"/>
    <w:rsid w:val="00697C38"/>
    <w:rsid w:val="00697C46"/>
    <w:rsid w:val="006A0D8B"/>
    <w:rsid w:val="006A134C"/>
    <w:rsid w:val="006A13FB"/>
    <w:rsid w:val="006A14B3"/>
    <w:rsid w:val="006A1922"/>
    <w:rsid w:val="006A1F61"/>
    <w:rsid w:val="006A202F"/>
    <w:rsid w:val="006A26BE"/>
    <w:rsid w:val="006A32D3"/>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239E"/>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F7"/>
    <w:rsid w:val="008B4DB1"/>
    <w:rsid w:val="008B4FDA"/>
    <w:rsid w:val="008B6446"/>
    <w:rsid w:val="008B65A3"/>
    <w:rsid w:val="008B70EB"/>
    <w:rsid w:val="008B73CD"/>
    <w:rsid w:val="008B7BE2"/>
    <w:rsid w:val="008C0D41"/>
    <w:rsid w:val="008C16C2"/>
    <w:rsid w:val="008C17DA"/>
    <w:rsid w:val="008C208B"/>
    <w:rsid w:val="008C2C9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2BE"/>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F15"/>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A7D10"/>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696"/>
    <w:rsid w:val="009B6D58"/>
    <w:rsid w:val="009C0ABA"/>
    <w:rsid w:val="009C1A9B"/>
    <w:rsid w:val="009C1D0F"/>
    <w:rsid w:val="009C3A21"/>
    <w:rsid w:val="009C3B73"/>
    <w:rsid w:val="009C3EC5"/>
    <w:rsid w:val="009C4A72"/>
    <w:rsid w:val="009C55BB"/>
    <w:rsid w:val="009C5A1D"/>
    <w:rsid w:val="009C6103"/>
    <w:rsid w:val="009C7913"/>
    <w:rsid w:val="009C7E37"/>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0FDF"/>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24B"/>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6B4"/>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58E"/>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4CB"/>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6F01"/>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674"/>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522"/>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33"/>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0B4"/>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7"/>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618"/>
    <w:rsid w:val="00DE1323"/>
    <w:rsid w:val="00DE134D"/>
    <w:rsid w:val="00DE1D13"/>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2B"/>
    <w:rsid w:val="00DF11C4"/>
    <w:rsid w:val="00DF1625"/>
    <w:rsid w:val="00DF19A1"/>
    <w:rsid w:val="00DF3688"/>
    <w:rsid w:val="00DF3B69"/>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0EA4"/>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4EC"/>
    <w:rsid w:val="00E36717"/>
    <w:rsid w:val="00E36842"/>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11C"/>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A68"/>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963"/>
    <w:rsid w:val="00EC5C41"/>
    <w:rsid w:val="00EC68D2"/>
    <w:rsid w:val="00EC7188"/>
    <w:rsid w:val="00EC759E"/>
    <w:rsid w:val="00EC7897"/>
    <w:rsid w:val="00ED0338"/>
    <w:rsid w:val="00ED0BF3"/>
    <w:rsid w:val="00ED0DE3"/>
    <w:rsid w:val="00ED1142"/>
    <w:rsid w:val="00ED1170"/>
    <w:rsid w:val="00ED190B"/>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9C9"/>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1F7F"/>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C3"/>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B08"/>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631005">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7860680">
      <w:bodyDiv w:val="1"/>
      <w:marLeft w:val="0"/>
      <w:marRight w:val="0"/>
      <w:marTop w:val="0"/>
      <w:marBottom w:val="0"/>
      <w:divBdr>
        <w:top w:val="none" w:sz="0" w:space="0" w:color="auto"/>
        <w:left w:val="none" w:sz="0" w:space="0" w:color="auto"/>
        <w:bottom w:val="none" w:sz="0" w:space="0" w:color="auto"/>
        <w:right w:val="none" w:sz="0" w:space="0" w:color="auto"/>
      </w:divBdr>
    </w:div>
    <w:div w:id="79648413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019587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6258602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9252162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05935186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8D2DA-D6AA-4551-8733-3B2C62A0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8</Pages>
  <Words>22823</Words>
  <Characters>130096</Characters>
  <Application>Microsoft Office Word</Application>
  <DocSecurity>0</DocSecurity>
  <Lines>1084</Lines>
  <Paragraphs>305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152614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1338</cp:revision>
  <cp:lastPrinted>2018-02-16T07:12:00Z</cp:lastPrinted>
  <dcterms:created xsi:type="dcterms:W3CDTF">2019-10-28T07:04:00Z</dcterms:created>
  <dcterms:modified xsi:type="dcterms:W3CDTF">2025-12-12T12:01:00Z</dcterms:modified>
</cp:coreProperties>
</file>